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C38FF" w14:textId="4252A44D" w:rsidR="001E1BDD" w:rsidDel="00D013C3" w:rsidRDefault="001E1BDD" w:rsidP="00E64E37">
      <w:pPr>
        <w:tabs>
          <w:tab w:val="left" w:pos="6115"/>
        </w:tabs>
        <w:jc w:val="both"/>
        <w:rPr>
          <w:del w:id="0" w:author="Anjum, Aisha" w:date="2024-11-21T23:52:00Z" w16du:dateUtc="2024-11-21T23:52:00Z"/>
          <w:rFonts w:ascii="Calibri" w:hAnsi="Calibri" w:cs="Calibri"/>
          <w:b/>
        </w:rPr>
      </w:pPr>
    </w:p>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B8BB85A" w14:textId="4661D22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A2C22C5"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14:paraId="1A3EC3C0"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74E84A9A"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14:paraId="2D292ECB" w14:textId="77777777" w:rsidR="00FF6463" w:rsidRDefault="00FF6463" w:rsidP="00FF6463">
      <w:pPr>
        <w:rPr>
          <w:ins w:id="1" w:author="Beren Barklam" w:date="2024-11-13T15:34:00Z" w16du:dateUtc="2024-11-13T15:34:00Z"/>
          <w:rFonts w:asciiTheme="majorHAnsi" w:hAnsiTheme="majorHAnsi" w:cstheme="majorHAnsi"/>
          <w:sz w:val="22"/>
          <w:szCs w:val="22"/>
        </w:rPr>
      </w:pPr>
    </w:p>
    <w:p w14:paraId="5178B97C" w14:textId="77777777" w:rsidR="00F006EB" w:rsidRPr="00F006EB" w:rsidRDefault="00F006EB" w:rsidP="00F006EB">
      <w:pPr>
        <w:spacing w:after="160" w:line="259" w:lineRule="auto"/>
        <w:rPr>
          <w:ins w:id="2" w:author="Beren Barklam" w:date="2024-11-13T15:34:00Z" w16du:dateUtc="2024-11-13T15:34:00Z"/>
          <w:rFonts w:ascii="Calibri" w:eastAsia="Calibri" w:hAnsi="Calibri"/>
          <w:b/>
          <w:bCs/>
          <w:i/>
          <w:iCs/>
          <w:sz w:val="22"/>
          <w:szCs w:val="22"/>
          <w:u w:val="single"/>
          <w:lang w:eastAsia="en-US"/>
        </w:rPr>
      </w:pPr>
      <w:ins w:id="3" w:author="Beren Barklam" w:date="2024-11-13T15:34:00Z" w16du:dateUtc="2024-11-13T15:34:00Z">
        <w:r w:rsidRPr="00F006EB">
          <w:rPr>
            <w:rFonts w:ascii="Calibri" w:eastAsia="Calibri" w:hAnsi="Calibri"/>
            <w:b/>
            <w:bCs/>
            <w:i/>
            <w:iCs/>
            <w:sz w:val="22"/>
            <w:szCs w:val="22"/>
            <w:u w:val="single"/>
            <w:lang w:eastAsia="en-US"/>
          </w:rPr>
          <w:t>To be used for patients who are NOT capable of giving their consent.</w:t>
        </w:r>
      </w:ins>
    </w:p>
    <w:p w14:paraId="2760A214" w14:textId="77777777" w:rsidR="00F006EB" w:rsidRPr="00FF6463" w:rsidRDefault="00F006EB" w:rsidP="00FF6463">
      <w:pPr>
        <w:rPr>
          <w:rFonts w:asciiTheme="majorHAnsi" w:hAnsiTheme="majorHAnsi" w:cstheme="majorHAnsi"/>
          <w:sz w:val="22"/>
          <w:szCs w:val="22"/>
        </w:rPr>
      </w:pPr>
    </w:p>
    <w:p w14:paraId="1FF4EFE6" w14:textId="77777777" w:rsidR="00FF6463" w:rsidRP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14:paraId="00808EDE" w14:textId="77777777" w:rsidR="001169DE" w:rsidRDefault="001169DE" w:rsidP="00FF6463">
      <w:pPr>
        <w:rPr>
          <w:ins w:id="4" w:author="Beren Barklam" w:date="2024-11-08T16:48:00Z" w16du:dateUtc="2024-11-08T16:48:00Z"/>
          <w:rFonts w:asciiTheme="majorHAnsi" w:hAnsiTheme="majorHAnsi" w:cstheme="majorHAnsi"/>
          <w:sz w:val="22"/>
          <w:szCs w:val="22"/>
        </w:rPr>
      </w:pPr>
    </w:p>
    <w:p w14:paraId="12A40F58" w14:textId="5EA8345E" w:rsidR="00FF6463" w:rsidRPr="00FF6463" w:rsidRDefault="00E267A8" w:rsidP="00FF6463">
      <w:pPr>
        <w:rPr>
          <w:rFonts w:asciiTheme="majorHAnsi" w:hAnsiTheme="majorHAnsi" w:cstheme="majorHAnsi"/>
          <w:sz w:val="22"/>
          <w:szCs w:val="22"/>
        </w:rPr>
      </w:pPr>
      <w:ins w:id="5" w:author="Anjum, Aisha" w:date="2024-11-26T16:22:00Z" w16du:dateUtc="2024-11-26T16:22:00Z">
        <w:r w:rsidRPr="00341787">
          <w:rPr>
            <w:rFonts w:asciiTheme="majorHAnsi" w:hAnsiTheme="majorHAnsi" w:cstheme="majorHAnsi"/>
            <w:sz w:val="22"/>
            <w:szCs w:val="22"/>
            <w:highlight w:val="yellow"/>
            <w:rPrChange w:id="6" w:author="Anjum, Aisha" w:date="2024-11-26T16:23:00Z" w16du:dateUtc="2024-11-26T16:23:00Z">
              <w:rPr>
                <w:rFonts w:asciiTheme="majorHAnsi" w:hAnsiTheme="majorHAnsi" w:cstheme="majorHAnsi"/>
                <w:sz w:val="22"/>
                <w:szCs w:val="22"/>
              </w:rPr>
            </w:rPrChange>
          </w:rPr>
          <w:t xml:space="preserve">A </w:t>
        </w:r>
      </w:ins>
      <w:ins w:id="7" w:author="Anjum, Aisha" w:date="2024-11-26T16:23:00Z" w16du:dateUtc="2024-11-26T16:23:00Z">
        <w:r w:rsidRPr="00341787">
          <w:rPr>
            <w:rFonts w:asciiTheme="majorHAnsi" w:hAnsiTheme="majorHAnsi" w:cstheme="majorHAnsi"/>
            <w:sz w:val="22"/>
            <w:szCs w:val="22"/>
            <w:highlight w:val="yellow"/>
            <w:rPrChange w:id="8" w:author="Anjum, Aisha" w:date="2024-11-26T16:23:00Z" w16du:dateUtc="2024-11-26T16:23:00Z">
              <w:rPr>
                <w:rFonts w:asciiTheme="majorHAnsi" w:hAnsiTheme="majorHAnsi" w:cstheme="majorHAnsi"/>
                <w:sz w:val="22"/>
                <w:szCs w:val="22"/>
              </w:rPr>
            </w:rPrChange>
          </w:rPr>
          <w:t xml:space="preserve">respiratory tract infection </w:t>
        </w:r>
        <w:r w:rsidR="00341787" w:rsidRPr="00341787">
          <w:rPr>
            <w:rFonts w:asciiTheme="majorHAnsi" w:hAnsiTheme="majorHAnsi" w:cstheme="majorHAnsi"/>
            <w:sz w:val="22"/>
            <w:szCs w:val="22"/>
            <w:highlight w:val="yellow"/>
            <w:rPrChange w:id="9" w:author="Anjum, Aisha" w:date="2024-11-26T16:23:00Z" w16du:dateUtc="2024-11-26T16:23:00Z">
              <w:rPr/>
            </w:rPrChange>
          </w:rPr>
          <w:t>(an infection that affects the nose, throat, airways or lungs) such</w:t>
        </w:r>
        <w:r w:rsidR="00341787" w:rsidRPr="00341787">
          <w:rPr>
            <w:highlight w:val="yellow"/>
            <w:rPrChange w:id="10" w:author="Anjum, Aisha" w:date="2024-11-26T16:23:00Z" w16du:dateUtc="2024-11-26T16:23:00Z">
              <w:rPr/>
            </w:rPrChange>
          </w:rPr>
          <w:t xml:space="preserve"> as</w:t>
        </w:r>
        <w:r w:rsidR="00341787" w:rsidRPr="00FF6463" w:rsidDel="00DE7817">
          <w:rPr>
            <w:rFonts w:asciiTheme="majorHAnsi" w:hAnsiTheme="majorHAnsi" w:cstheme="majorHAnsi"/>
            <w:sz w:val="22"/>
            <w:szCs w:val="22"/>
          </w:rPr>
          <w:t xml:space="preserve"> </w:t>
        </w:r>
      </w:ins>
      <w:del w:id="11" w:author="Beren Barklam" w:date="2024-11-08T17:06:00Z" w16du:dateUtc="2024-11-08T17:06:00Z">
        <w:r w:rsidR="00FF6463" w:rsidRPr="00FF6463" w:rsidDel="00DE7817">
          <w:rPr>
            <w:rFonts w:asciiTheme="majorHAnsi" w:hAnsiTheme="majorHAnsi" w:cstheme="majorHAnsi"/>
            <w:sz w:val="22"/>
            <w:szCs w:val="22"/>
          </w:rPr>
          <w:delText xml:space="preserve">REMAP-CAP is a clinical trial designed to understand the best treatment options for </w:delText>
        </w:r>
      </w:del>
      <w:ins w:id="12" w:author="Beren Barklam" w:date="2024-11-08T16:42:00Z" w16du:dateUtc="2024-11-08T16:42:00Z">
        <w:r w:rsidR="00DE487A" w:rsidRPr="00DE487A">
          <w:rPr>
            <w:rFonts w:asciiTheme="majorHAnsi" w:hAnsiTheme="majorHAnsi" w:cstheme="majorHAnsi"/>
            <w:sz w:val="22"/>
            <w:szCs w:val="22"/>
          </w:rPr>
          <w:t>Pneumonia</w:t>
        </w:r>
      </w:ins>
      <w:ins w:id="13" w:author="Beren Barklam" w:date="2024-11-08T17:05:00Z" w16du:dateUtc="2024-11-08T17:05:00Z">
        <w:r w:rsidR="00DE7817">
          <w:rPr>
            <w:rFonts w:asciiTheme="majorHAnsi" w:hAnsiTheme="majorHAnsi" w:cstheme="majorHAnsi"/>
            <w:sz w:val="22"/>
            <w:szCs w:val="22"/>
          </w:rPr>
          <w:t xml:space="preserve"> </w:t>
        </w:r>
      </w:ins>
      <w:ins w:id="14" w:author="Beren Barklam" w:date="2024-11-08T17:06:00Z" w16du:dateUtc="2024-11-08T17:06:00Z">
        <w:del w:id="15" w:author="Anjum, Aisha" w:date="2024-11-26T16:23:00Z" w16du:dateUtc="2024-11-26T16:23:00Z">
          <w:r w:rsidR="00DE7817" w:rsidDel="00E267A8">
            <w:rPr>
              <w:rFonts w:asciiTheme="majorHAnsi" w:hAnsiTheme="majorHAnsi" w:cstheme="majorHAnsi"/>
              <w:sz w:val="22"/>
              <w:szCs w:val="22"/>
            </w:rPr>
            <w:delText>(lung in</w:delText>
          </w:r>
          <w:r w:rsidR="00C97D51" w:rsidDel="00E267A8">
            <w:rPr>
              <w:rFonts w:asciiTheme="majorHAnsi" w:hAnsiTheme="majorHAnsi" w:cstheme="majorHAnsi"/>
              <w:sz w:val="22"/>
              <w:szCs w:val="22"/>
            </w:rPr>
            <w:delText>f</w:delText>
          </w:r>
          <w:r w:rsidR="00DE7817" w:rsidDel="00E267A8">
            <w:rPr>
              <w:rFonts w:asciiTheme="majorHAnsi" w:hAnsiTheme="majorHAnsi" w:cstheme="majorHAnsi"/>
              <w:sz w:val="22"/>
              <w:szCs w:val="22"/>
            </w:rPr>
            <w:delText>ection)</w:delText>
          </w:r>
        </w:del>
      </w:ins>
      <w:ins w:id="16" w:author="Beren Barklam" w:date="2024-11-08T16:42:00Z" w16du:dateUtc="2024-11-08T16:42:00Z">
        <w:del w:id="17" w:author="Anjum, Aisha" w:date="2024-11-26T16:23:00Z" w16du:dateUtc="2024-11-26T16:23:00Z">
          <w:r w:rsidR="00DE487A" w:rsidRPr="00DE487A" w:rsidDel="00E267A8">
            <w:rPr>
              <w:rFonts w:asciiTheme="majorHAnsi" w:hAnsiTheme="majorHAnsi" w:cstheme="majorHAnsi"/>
              <w:sz w:val="22"/>
              <w:szCs w:val="22"/>
            </w:rPr>
            <w:delText xml:space="preserve"> </w:delText>
          </w:r>
        </w:del>
        <w:r w:rsidR="00DE487A" w:rsidRPr="00DE487A">
          <w:rPr>
            <w:rFonts w:asciiTheme="majorHAnsi" w:hAnsiTheme="majorHAnsi" w:cstheme="majorHAnsi"/>
            <w:sz w:val="22"/>
            <w:szCs w:val="22"/>
          </w:rPr>
          <w:t>can be caused by bacteria or viruses like flu (influenza) and COVID-19</w:t>
        </w:r>
      </w:ins>
      <w:del w:id="18" w:author="Beren Barklam" w:date="2024-11-08T16:42:00Z" w16du:dateUtc="2024-11-08T16:42:00Z">
        <w:r w:rsidR="00FF6463" w:rsidRPr="00FF6463" w:rsidDel="00DE487A">
          <w:rPr>
            <w:rFonts w:asciiTheme="majorHAnsi" w:hAnsiTheme="majorHAnsi" w:cstheme="majorHAnsi"/>
            <w:sz w:val="22"/>
            <w:szCs w:val="22"/>
          </w:rPr>
          <w:delText>COVID-19, influenza, or other pneumonia</w:delText>
        </w:r>
      </w:del>
      <w:r w:rsidR="00FF6463" w:rsidRPr="00FF6463">
        <w:rPr>
          <w:rFonts w:asciiTheme="majorHAnsi" w:hAnsiTheme="majorHAnsi" w:cstheme="majorHAnsi"/>
          <w:sz w:val="22"/>
          <w:szCs w:val="22"/>
        </w:rPr>
        <w:t xml:space="preserve">. When a patient </w:t>
      </w:r>
      <w:r w:rsidR="00FF6463">
        <w:rPr>
          <w:rFonts w:asciiTheme="majorHAnsi" w:hAnsiTheme="majorHAnsi" w:cstheme="majorHAnsi"/>
          <w:sz w:val="22"/>
          <w:szCs w:val="22"/>
        </w:rPr>
        <w:t xml:space="preserve">becomes ill because of </w:t>
      </w:r>
      <w:ins w:id="19" w:author="Beren Barklam" w:date="2024-11-08T17:03:00Z" w16du:dateUtc="2024-11-08T17:03:00Z">
        <w:del w:id="20" w:author="Anjum, Aisha" w:date="2024-11-26T16:23:00Z" w16du:dateUtc="2024-11-26T16:23:00Z">
          <w:r w:rsidR="006227EF" w:rsidDel="00341787">
            <w:rPr>
              <w:rFonts w:asciiTheme="majorHAnsi" w:hAnsiTheme="majorHAnsi" w:cstheme="majorHAnsi"/>
              <w:sz w:val="22"/>
              <w:szCs w:val="22"/>
            </w:rPr>
            <w:delText>pneumonia</w:delText>
          </w:r>
        </w:del>
      </w:ins>
      <w:ins w:id="21" w:author="Anjum, Aisha" w:date="2024-11-26T16:23:00Z" w16du:dateUtc="2024-11-26T16:23:00Z">
        <w:r w:rsidR="00341787">
          <w:rPr>
            <w:rFonts w:asciiTheme="majorHAnsi" w:hAnsiTheme="majorHAnsi" w:cstheme="majorHAnsi"/>
            <w:sz w:val="22"/>
            <w:szCs w:val="22"/>
          </w:rPr>
          <w:t>this</w:t>
        </w:r>
      </w:ins>
      <w:del w:id="22" w:author="Beren Barklam" w:date="2024-11-08T17:03:00Z" w16du:dateUtc="2024-11-08T17:03:00Z">
        <w:r w:rsidR="00FF6463" w:rsidDel="006227EF">
          <w:rPr>
            <w:rFonts w:asciiTheme="majorHAnsi" w:hAnsiTheme="majorHAnsi" w:cstheme="majorHAnsi"/>
            <w:sz w:val="22"/>
            <w:szCs w:val="22"/>
          </w:rPr>
          <w:delText>these conditions</w:delText>
        </w:r>
      </w:del>
      <w:ins w:id="23" w:author="Beren Barklam" w:date="2024-11-08T16:42:00Z" w16du:dateUtc="2024-11-08T16:42:00Z">
        <w:r w:rsidR="00C34B04">
          <w:rPr>
            <w:rFonts w:asciiTheme="majorHAnsi" w:hAnsiTheme="majorHAnsi" w:cstheme="majorHAnsi"/>
            <w:sz w:val="22"/>
            <w:szCs w:val="22"/>
          </w:rPr>
          <w:t>,</w:t>
        </w:r>
      </w:ins>
      <w:r w:rsidR="00FF6463" w:rsidRPr="00FF6463">
        <w:rPr>
          <w:rFonts w:asciiTheme="majorHAnsi" w:hAnsiTheme="majorHAnsi" w:cstheme="majorHAnsi"/>
          <w:sz w:val="22"/>
          <w:szCs w:val="22"/>
        </w:rPr>
        <w:t xml:space="preserve"> there are several types of </w:t>
      </w:r>
      <w:del w:id="24" w:author="Beren Barklam" w:date="2024-11-08T17:03:00Z" w16du:dateUtc="2024-11-08T17:03:00Z">
        <w:r w:rsidR="00FF6463" w:rsidRPr="00FF6463" w:rsidDel="006227EF">
          <w:rPr>
            <w:rFonts w:asciiTheme="majorHAnsi" w:hAnsiTheme="majorHAnsi" w:cstheme="majorHAnsi"/>
            <w:sz w:val="22"/>
            <w:szCs w:val="22"/>
          </w:rPr>
          <w:delText xml:space="preserve">drugs </w:delText>
        </w:r>
      </w:del>
      <w:ins w:id="25" w:author="Beren Barklam" w:date="2024-11-08T17:03:00Z" w16du:dateUtc="2024-11-08T17:03:00Z">
        <w:r w:rsidR="006227EF">
          <w:rPr>
            <w:rFonts w:asciiTheme="majorHAnsi" w:hAnsiTheme="majorHAnsi" w:cstheme="majorHAnsi"/>
            <w:sz w:val="22"/>
            <w:szCs w:val="22"/>
          </w:rPr>
          <w:t>treatments</w:t>
        </w:r>
        <w:r w:rsidR="006227EF" w:rsidRPr="00FF6463">
          <w:rPr>
            <w:rFonts w:asciiTheme="majorHAnsi" w:hAnsiTheme="majorHAnsi" w:cstheme="majorHAnsi"/>
            <w:sz w:val="22"/>
            <w:szCs w:val="22"/>
          </w:rPr>
          <w:t xml:space="preserve"> </w:t>
        </w:r>
      </w:ins>
      <w:r w:rsidR="00FF6463" w:rsidRPr="00FF6463">
        <w:rPr>
          <w:rFonts w:asciiTheme="majorHAnsi" w:hAnsiTheme="majorHAnsi" w:cstheme="majorHAnsi"/>
          <w:sz w:val="22"/>
          <w:szCs w:val="22"/>
        </w:rPr>
        <w:t>that may help them recover</w:t>
      </w:r>
      <w:ins w:id="26" w:author="Beren Barklam" w:date="2024-11-08T17:06:00Z" w16du:dateUtc="2024-11-08T17:06:00Z">
        <w:r w:rsidR="00DE7817">
          <w:rPr>
            <w:rFonts w:asciiTheme="majorHAnsi" w:hAnsiTheme="majorHAnsi" w:cstheme="majorHAnsi"/>
            <w:sz w:val="22"/>
            <w:szCs w:val="22"/>
          </w:rPr>
          <w:t>.</w:t>
        </w:r>
        <w:r w:rsidR="00DE7817" w:rsidRPr="00DE7817">
          <w:rPr>
            <w:rFonts w:asciiTheme="majorHAnsi" w:hAnsiTheme="majorHAnsi" w:cstheme="majorHAnsi"/>
            <w:sz w:val="22"/>
            <w:szCs w:val="22"/>
          </w:rPr>
          <w:t xml:space="preserve"> </w:t>
        </w:r>
        <w:r w:rsidR="00DE7817" w:rsidRPr="00FF6463">
          <w:rPr>
            <w:rFonts w:asciiTheme="majorHAnsi" w:hAnsiTheme="majorHAnsi" w:cstheme="majorHAnsi"/>
            <w:sz w:val="22"/>
            <w:szCs w:val="22"/>
          </w:rPr>
          <w:t xml:space="preserve">REMAP-CAP is a clinical trial designed to understand the best treatment options </w:t>
        </w:r>
        <w:r w:rsidR="00DE7817" w:rsidRPr="00A06EAA">
          <w:rPr>
            <w:rFonts w:asciiTheme="majorHAnsi" w:hAnsiTheme="majorHAnsi" w:cstheme="majorHAnsi"/>
            <w:sz w:val="22"/>
            <w:szCs w:val="22"/>
            <w:highlight w:val="yellow"/>
            <w:rPrChange w:id="27" w:author="Anjum, Aisha" w:date="2024-11-26T17:18:00Z" w16du:dateUtc="2024-11-26T17:18:00Z">
              <w:rPr>
                <w:rFonts w:asciiTheme="majorHAnsi" w:hAnsiTheme="majorHAnsi" w:cstheme="majorHAnsi"/>
                <w:sz w:val="22"/>
                <w:szCs w:val="22"/>
              </w:rPr>
            </w:rPrChange>
          </w:rPr>
          <w:t xml:space="preserve">for </w:t>
        </w:r>
      </w:ins>
      <w:ins w:id="28" w:author="Anjum, Aisha" w:date="2024-11-26T17:18:00Z" w16du:dateUtc="2024-11-26T17:18:00Z">
        <w:r w:rsidR="00A06EAA" w:rsidRPr="00A06EAA">
          <w:rPr>
            <w:rFonts w:asciiTheme="majorHAnsi" w:hAnsiTheme="majorHAnsi" w:cstheme="majorHAnsi"/>
            <w:sz w:val="22"/>
            <w:szCs w:val="22"/>
            <w:highlight w:val="yellow"/>
            <w:rPrChange w:id="29" w:author="Anjum, Aisha" w:date="2024-11-26T17:18:00Z" w16du:dateUtc="2024-11-26T17:18:00Z">
              <w:rPr>
                <w:rFonts w:asciiTheme="majorHAnsi" w:hAnsiTheme="majorHAnsi" w:cstheme="majorHAnsi"/>
                <w:sz w:val="22"/>
                <w:szCs w:val="22"/>
              </w:rPr>
            </w:rPrChange>
          </w:rPr>
          <w:t>this type of</w:t>
        </w:r>
      </w:ins>
      <w:ins w:id="30" w:author="Anjum, Aisha" w:date="2024-11-26T16:24:00Z" w16du:dateUtc="2024-11-26T16:24:00Z">
        <w:r w:rsidR="00436CA8" w:rsidRPr="00A06EAA">
          <w:rPr>
            <w:rFonts w:asciiTheme="majorHAnsi" w:hAnsiTheme="majorHAnsi" w:cstheme="majorHAnsi"/>
            <w:sz w:val="22"/>
            <w:szCs w:val="22"/>
            <w:highlight w:val="yellow"/>
          </w:rPr>
          <w:t xml:space="preserve"> </w:t>
        </w:r>
        <w:r w:rsidR="00436CA8" w:rsidRPr="003D537C">
          <w:rPr>
            <w:rFonts w:asciiTheme="majorHAnsi" w:hAnsiTheme="majorHAnsi" w:cstheme="majorHAnsi"/>
            <w:sz w:val="22"/>
            <w:szCs w:val="22"/>
            <w:highlight w:val="yellow"/>
          </w:rPr>
          <w:t xml:space="preserve">infection </w:t>
        </w:r>
      </w:ins>
      <w:ins w:id="31" w:author="Beren Barklam" w:date="2024-11-08T17:06:00Z" w16du:dateUtc="2024-11-08T17:06:00Z">
        <w:del w:id="32" w:author="Anjum, Aisha" w:date="2024-11-26T16:24:00Z" w16du:dateUtc="2024-11-26T16:24:00Z">
          <w:r w:rsidR="00DE7817" w:rsidDel="00436CA8">
            <w:rPr>
              <w:rFonts w:asciiTheme="majorHAnsi" w:hAnsiTheme="majorHAnsi" w:cstheme="majorHAnsi"/>
              <w:sz w:val="22"/>
              <w:szCs w:val="22"/>
            </w:rPr>
            <w:delText>pneumonia</w:delText>
          </w:r>
        </w:del>
        <w:r w:rsidR="00DE7817">
          <w:rPr>
            <w:rFonts w:asciiTheme="majorHAnsi" w:hAnsiTheme="majorHAnsi" w:cstheme="majorHAnsi"/>
            <w:sz w:val="22"/>
            <w:szCs w:val="22"/>
          </w:rPr>
          <w:t>.</w:t>
        </w:r>
      </w:ins>
      <w:del w:id="33" w:author="Beren Barklam" w:date="2024-11-08T17:05:00Z" w16du:dateUtc="2024-11-08T17:05:00Z">
        <w:r w:rsidR="00FF6463" w:rsidRPr="00FF6463" w:rsidDel="00702C12">
          <w:rPr>
            <w:rFonts w:asciiTheme="majorHAnsi" w:hAnsiTheme="majorHAnsi" w:cstheme="majorHAnsi"/>
            <w:sz w:val="22"/>
            <w:szCs w:val="22"/>
          </w:rPr>
          <w:delText>.</w:delText>
        </w:r>
      </w:del>
      <w:del w:id="34" w:author="Beren Barklam" w:date="2024-11-08T17:06:00Z" w16du:dateUtc="2024-11-08T17:06:00Z">
        <w:r w:rsidR="00FF6463" w:rsidRPr="00FF6463" w:rsidDel="00DE7817">
          <w:rPr>
            <w:rFonts w:asciiTheme="majorHAnsi" w:hAnsiTheme="majorHAnsi" w:cstheme="majorHAnsi"/>
            <w:sz w:val="22"/>
            <w:szCs w:val="22"/>
          </w:rPr>
          <w:delText xml:space="preserve"> </w:delText>
        </w:r>
      </w:del>
      <w:del w:id="35" w:author="Beren Barklam" w:date="2024-11-08T17:04:00Z" w16du:dateUtc="2024-11-08T17:04:00Z">
        <w:r w:rsidR="00FF6463" w:rsidRPr="00FF6463" w:rsidDel="002504C2">
          <w:rPr>
            <w:rFonts w:asciiTheme="majorHAnsi" w:hAnsiTheme="majorHAnsi" w:cstheme="majorHAnsi"/>
            <w:sz w:val="22"/>
            <w:szCs w:val="22"/>
          </w:rPr>
          <w:delText xml:space="preserve">REMAP-CAP has been designed to test different types of </w:delText>
        </w:r>
      </w:del>
      <w:del w:id="36" w:author="Beren Barklam" w:date="2024-11-08T17:03:00Z" w16du:dateUtc="2024-11-08T17:03:00Z">
        <w:r w:rsidR="00FF6463" w:rsidRPr="00FF6463" w:rsidDel="006227EF">
          <w:rPr>
            <w:rFonts w:asciiTheme="majorHAnsi" w:hAnsiTheme="majorHAnsi" w:cstheme="majorHAnsi"/>
            <w:sz w:val="22"/>
            <w:szCs w:val="22"/>
          </w:rPr>
          <w:delText xml:space="preserve">drugs </w:delText>
        </w:r>
      </w:del>
      <w:del w:id="37" w:author="Beren Barklam" w:date="2024-11-08T17:04:00Z" w16du:dateUtc="2024-11-08T17:04:00Z">
        <w:r w:rsidR="00FF6463" w:rsidRPr="00FF6463" w:rsidDel="002504C2">
          <w:rPr>
            <w:rFonts w:asciiTheme="majorHAnsi" w:hAnsiTheme="majorHAnsi" w:cstheme="majorHAnsi"/>
            <w:sz w:val="22"/>
            <w:szCs w:val="22"/>
          </w:rPr>
          <w:delText xml:space="preserve">and the various combinations of </w:delText>
        </w:r>
      </w:del>
      <w:del w:id="38" w:author="Beren Barklam" w:date="2024-11-08T17:03:00Z" w16du:dateUtc="2024-11-08T17:03:00Z">
        <w:r w:rsidR="00FF6463" w:rsidRPr="00FF6463" w:rsidDel="006227EF">
          <w:rPr>
            <w:rFonts w:asciiTheme="majorHAnsi" w:hAnsiTheme="majorHAnsi" w:cstheme="majorHAnsi"/>
            <w:sz w:val="22"/>
            <w:szCs w:val="22"/>
          </w:rPr>
          <w:delText>these treatments.</w:delText>
        </w:r>
      </w:del>
    </w:p>
    <w:p w14:paraId="3AED4CB4" w14:textId="77777777" w:rsidR="00FF6463" w:rsidRPr="00FF6463" w:rsidRDefault="00FF6463" w:rsidP="00FF6463">
      <w:pPr>
        <w:rPr>
          <w:rFonts w:asciiTheme="majorHAnsi" w:hAnsiTheme="majorHAnsi" w:cstheme="majorHAnsi"/>
          <w:sz w:val="22"/>
          <w:szCs w:val="22"/>
        </w:rPr>
      </w:pPr>
    </w:p>
    <w:p w14:paraId="3CA475E6" w14:textId="77777777" w:rsidR="00FF6463" w:rsidRP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14:paraId="61A105D1" w14:textId="77777777" w:rsidR="001169DE" w:rsidRDefault="001169DE" w:rsidP="00FF6463">
      <w:pPr>
        <w:rPr>
          <w:ins w:id="39" w:author="Beren Barklam" w:date="2024-11-08T16:48:00Z" w16du:dateUtc="2024-11-08T16:48:00Z"/>
          <w:rFonts w:asciiTheme="majorHAnsi" w:hAnsiTheme="majorHAnsi" w:cstheme="majorHAnsi"/>
          <w:sz w:val="22"/>
          <w:szCs w:val="22"/>
        </w:rPr>
      </w:pPr>
    </w:p>
    <w:p w14:paraId="65D5E8F9" w14:textId="1980148C" w:rsidR="008B22DF" w:rsidRDefault="00FF6463" w:rsidP="00FF6463">
      <w:pPr>
        <w:rPr>
          <w:ins w:id="40" w:author="Beren Barklam" w:date="2024-11-08T16:48:00Z" w16du:dateUtc="2024-11-08T16:48:00Z"/>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14:paraId="4E624327" w14:textId="77777777" w:rsidR="001169DE" w:rsidRDefault="001169DE" w:rsidP="00FF6463">
      <w:pPr>
        <w:rPr>
          <w:rFonts w:asciiTheme="majorHAnsi" w:hAnsiTheme="majorHAnsi" w:cstheme="majorHAnsi"/>
          <w:sz w:val="22"/>
          <w:szCs w:val="22"/>
        </w:rPr>
      </w:pPr>
    </w:p>
    <w:p w14:paraId="6861F85F" w14:textId="4DE92A46" w:rsidR="001169DE" w:rsidRPr="001169DE" w:rsidRDefault="001169DE" w:rsidP="001169DE">
      <w:pPr>
        <w:rPr>
          <w:ins w:id="41" w:author="Beren Barklam" w:date="2024-11-08T16:48:00Z" w16du:dateUtc="2024-11-08T16:48:00Z"/>
          <w:rFonts w:ascii="Calibri" w:eastAsia="Calibri" w:hAnsi="Calibri"/>
          <w:sz w:val="22"/>
          <w:szCs w:val="22"/>
          <w:lang w:eastAsia="en-US"/>
        </w:rPr>
      </w:pPr>
      <w:ins w:id="42" w:author="Beren Barklam" w:date="2024-11-08T16:48:00Z" w16du:dateUtc="2024-11-08T16:48:00Z">
        <w:r w:rsidRPr="001169DE">
          <w:rPr>
            <w:rFonts w:ascii="Calibri" w:eastAsia="Calibri" w:hAnsi="Calibri"/>
            <w:b/>
            <w:bCs/>
            <w:sz w:val="22"/>
            <w:szCs w:val="22"/>
            <w:lang w:eastAsia="en-US"/>
          </w:rPr>
          <w:t>Antibiotics</w:t>
        </w:r>
        <w:r w:rsidRPr="001169DE">
          <w:rPr>
            <w:rFonts w:ascii="Calibri" w:eastAsia="Calibri" w:hAnsi="Calibri"/>
            <w:sz w:val="22"/>
            <w:szCs w:val="22"/>
            <w:lang w:eastAsia="en-US"/>
          </w:rPr>
          <w:t>: ceftriaxone and a macrolide, piperacillin-tazobactam and a macrolide, amoxicillin-clavulanate and a macrolide, moxifloxacin, or levofloxacin.</w:t>
        </w:r>
      </w:ins>
    </w:p>
    <w:p w14:paraId="11824D73" w14:textId="77777777" w:rsidR="001169DE" w:rsidRPr="001169DE" w:rsidRDefault="001169DE" w:rsidP="001169DE">
      <w:pPr>
        <w:rPr>
          <w:ins w:id="43" w:author="Beren Barklam" w:date="2024-11-08T16:48:00Z" w16du:dateUtc="2024-11-08T16:48:00Z"/>
          <w:rFonts w:ascii="Calibri" w:eastAsia="Calibri" w:hAnsi="Calibri"/>
          <w:sz w:val="22"/>
          <w:szCs w:val="22"/>
          <w:lang w:eastAsia="en-US"/>
        </w:rPr>
      </w:pPr>
    </w:p>
    <w:p w14:paraId="4EE1EEB2" w14:textId="27329864" w:rsidR="001169DE" w:rsidRPr="001169DE" w:rsidRDefault="001169DE" w:rsidP="001169DE">
      <w:pPr>
        <w:rPr>
          <w:ins w:id="44" w:author="Beren Barklam" w:date="2024-11-08T16:48:00Z" w16du:dateUtc="2024-11-08T16:48:00Z"/>
          <w:rFonts w:ascii="Calibri" w:eastAsia="Calibri" w:hAnsi="Calibri"/>
          <w:sz w:val="22"/>
          <w:szCs w:val="22"/>
          <w:lang w:eastAsia="en-US"/>
        </w:rPr>
      </w:pPr>
      <w:ins w:id="45" w:author="Beren Barklam" w:date="2024-11-08T16:48:00Z" w16du:dateUtc="2024-11-08T16:48:00Z">
        <w:r w:rsidRPr="001169DE">
          <w:rPr>
            <w:rFonts w:ascii="Calibri" w:eastAsia="Calibri" w:hAnsi="Calibri"/>
            <w:b/>
            <w:bCs/>
            <w:sz w:val="22"/>
            <w:szCs w:val="22"/>
            <w:lang w:eastAsia="en-US"/>
          </w:rPr>
          <w:t>Macrolides</w:t>
        </w:r>
      </w:ins>
      <w:ins w:id="46" w:author="Beren Barklam" w:date="2024-11-08T16:49:00Z" w16du:dateUtc="2024-11-08T16:49:00Z">
        <w:r>
          <w:rPr>
            <w:rFonts w:ascii="Calibri" w:eastAsia="Calibri" w:hAnsi="Calibri"/>
            <w:sz w:val="22"/>
            <w:szCs w:val="22"/>
            <w:lang w:eastAsia="en-US"/>
          </w:rPr>
          <w:t xml:space="preserve">: </w:t>
        </w:r>
      </w:ins>
      <w:ins w:id="47" w:author="Beren Barklam" w:date="2024-11-08T16:48:00Z" w16du:dateUtc="2024-11-08T16:48:00Z">
        <w:r w:rsidRPr="001169DE">
          <w:rPr>
            <w:rFonts w:ascii="Calibri" w:eastAsia="Calibri" w:hAnsi="Calibri"/>
            <w:sz w:val="22"/>
            <w:szCs w:val="22"/>
            <w:lang w:eastAsia="en-US"/>
          </w:rPr>
          <w:t>azithromycin, clarithromycin, erythromycin, or roxithromycin.</w:t>
        </w:r>
      </w:ins>
    </w:p>
    <w:p w14:paraId="4C8F0C2A" w14:textId="77777777" w:rsidR="001169DE" w:rsidRPr="001169DE" w:rsidRDefault="001169DE" w:rsidP="001169DE">
      <w:pPr>
        <w:rPr>
          <w:ins w:id="48" w:author="Beren Barklam" w:date="2024-11-08T16:48:00Z" w16du:dateUtc="2024-11-08T16:48:00Z"/>
          <w:rFonts w:ascii="Calibri" w:eastAsia="Calibri" w:hAnsi="Calibri"/>
          <w:b/>
          <w:bCs/>
          <w:sz w:val="22"/>
          <w:szCs w:val="22"/>
          <w:u w:val="single"/>
          <w:lang w:eastAsia="en-US"/>
        </w:rPr>
      </w:pPr>
    </w:p>
    <w:p w14:paraId="26D27782" w14:textId="50B9D847" w:rsidR="001169DE" w:rsidRPr="001169DE" w:rsidRDefault="001169DE" w:rsidP="001169DE">
      <w:pPr>
        <w:rPr>
          <w:ins w:id="49" w:author="Beren Barklam" w:date="2024-11-08T16:48:00Z" w16du:dateUtc="2024-11-08T16:48:00Z"/>
          <w:rFonts w:ascii="Calibri" w:eastAsia="Calibri" w:hAnsi="Calibri"/>
          <w:sz w:val="22"/>
          <w:szCs w:val="22"/>
          <w:lang w:eastAsia="en-US"/>
        </w:rPr>
      </w:pPr>
      <w:ins w:id="50" w:author="Beren Barklam" w:date="2024-11-08T16:48:00Z" w16du:dateUtc="2024-11-08T16:48:00Z">
        <w:r w:rsidRPr="001169DE">
          <w:rPr>
            <w:rFonts w:ascii="Calibri" w:eastAsia="Calibri" w:hAnsi="Calibri"/>
            <w:b/>
            <w:bCs/>
            <w:sz w:val="22"/>
            <w:szCs w:val="22"/>
            <w:lang w:eastAsia="en-US"/>
          </w:rPr>
          <w:t>Corticosteroids</w:t>
        </w:r>
        <w:r w:rsidRPr="001169DE">
          <w:rPr>
            <w:rFonts w:ascii="Calibri" w:eastAsia="Calibri" w:hAnsi="Calibri"/>
            <w:sz w:val="22"/>
            <w:szCs w:val="22"/>
            <w:lang w:eastAsia="en-US"/>
          </w:rPr>
          <w:t xml:space="preserve">: dexamethasone (for up to 10 days), hydrocortisone (if </w:t>
        </w:r>
      </w:ins>
      <w:ins w:id="51" w:author="Beren Barklam" w:date="2024-11-08T16:53:00Z" w16du:dateUtc="2024-11-08T16:53:00Z">
        <w:r w:rsidR="000D515B">
          <w:rPr>
            <w:rFonts w:ascii="Calibri" w:eastAsia="Calibri" w:hAnsi="Calibri"/>
            <w:sz w:val="22"/>
            <w:szCs w:val="22"/>
            <w:lang w:eastAsia="en-US"/>
          </w:rPr>
          <w:t>y</w:t>
        </w:r>
        <w:r w:rsidR="000D515B" w:rsidRPr="000D515B">
          <w:rPr>
            <w:rFonts w:ascii="Calibri" w:eastAsia="Calibri" w:hAnsi="Calibri"/>
            <w:sz w:val="22"/>
            <w:szCs w:val="22"/>
            <w:lang w:eastAsia="en-US"/>
          </w:rPr>
          <w:t>our relative/friend/other</w:t>
        </w:r>
        <w:r w:rsidR="000D515B">
          <w:rPr>
            <w:rFonts w:ascii="Calibri" w:eastAsia="Calibri" w:hAnsi="Calibri"/>
            <w:sz w:val="22"/>
            <w:szCs w:val="22"/>
            <w:lang w:eastAsia="en-US"/>
          </w:rPr>
          <w:t xml:space="preserve"> has</w:t>
        </w:r>
      </w:ins>
      <w:ins w:id="52" w:author="Beren Barklam" w:date="2024-11-08T16:48:00Z" w16du:dateUtc="2024-11-08T16:48:00Z">
        <w:r w:rsidRPr="001169DE">
          <w:rPr>
            <w:rFonts w:ascii="Calibri" w:eastAsia="Calibri" w:hAnsi="Calibri"/>
            <w:sz w:val="22"/>
            <w:szCs w:val="22"/>
            <w:lang w:eastAsia="en-US"/>
          </w:rPr>
          <w:t xml:space="preserve"> septic shock, which is when </w:t>
        </w:r>
      </w:ins>
      <w:ins w:id="53" w:author="Beren Barklam" w:date="2024-11-08T16:53:00Z" w16du:dateUtc="2024-11-08T16:53:00Z">
        <w:r w:rsidR="000D515B">
          <w:rPr>
            <w:rFonts w:ascii="Calibri" w:eastAsia="Calibri" w:hAnsi="Calibri"/>
            <w:sz w:val="22"/>
            <w:szCs w:val="22"/>
            <w:lang w:eastAsia="en-US"/>
          </w:rPr>
          <w:t>their</w:t>
        </w:r>
      </w:ins>
      <w:ins w:id="54" w:author="Beren Barklam" w:date="2024-11-08T16:48:00Z" w16du:dateUtc="2024-11-08T16:48:00Z">
        <w:r w:rsidRPr="001169DE">
          <w:rPr>
            <w:rFonts w:ascii="Calibri" w:eastAsia="Calibri" w:hAnsi="Calibri"/>
            <w:sz w:val="22"/>
            <w:szCs w:val="22"/>
            <w:lang w:eastAsia="en-US"/>
          </w:rPr>
          <w:t xml:space="preserve"> infection is causing organ failure), or no corticosteroids.</w:t>
        </w:r>
      </w:ins>
    </w:p>
    <w:p w14:paraId="733F7E4E" w14:textId="77777777" w:rsidR="001169DE" w:rsidRPr="001169DE" w:rsidRDefault="001169DE" w:rsidP="001169DE">
      <w:pPr>
        <w:rPr>
          <w:ins w:id="55" w:author="Beren Barklam" w:date="2024-11-08T16:48:00Z" w16du:dateUtc="2024-11-08T16:48:00Z"/>
          <w:rFonts w:ascii="Calibri" w:eastAsia="Calibri" w:hAnsi="Calibri"/>
          <w:sz w:val="22"/>
          <w:szCs w:val="22"/>
          <w:lang w:eastAsia="en-US"/>
        </w:rPr>
      </w:pPr>
    </w:p>
    <w:p w14:paraId="65DD6C7F" w14:textId="303F6B8E" w:rsidR="001169DE" w:rsidRPr="001169DE" w:rsidRDefault="001169DE" w:rsidP="001169DE">
      <w:pPr>
        <w:rPr>
          <w:ins w:id="56" w:author="Beren Barklam" w:date="2024-11-08T16:48:00Z" w16du:dateUtc="2024-11-08T16:48:00Z"/>
          <w:rFonts w:ascii="Calibri" w:eastAsia="Calibri" w:hAnsi="Calibri"/>
          <w:sz w:val="22"/>
          <w:szCs w:val="22"/>
          <w:lang w:eastAsia="en-US"/>
        </w:rPr>
      </w:pPr>
      <w:ins w:id="57" w:author="Beren Barklam" w:date="2024-11-08T16:48:00Z" w16du:dateUtc="2024-11-08T16:48:00Z">
        <w:r w:rsidRPr="001169DE">
          <w:rPr>
            <w:rFonts w:ascii="Calibri" w:eastAsia="Calibri" w:hAnsi="Calibri"/>
            <w:b/>
            <w:bCs/>
            <w:sz w:val="22"/>
            <w:szCs w:val="22"/>
            <w:lang w:eastAsia="en-US"/>
          </w:rPr>
          <w:t>Influenza (flu) antivirals</w:t>
        </w:r>
        <w:r w:rsidRPr="001169DE">
          <w:rPr>
            <w:rFonts w:ascii="Calibri" w:eastAsia="Calibri" w:hAnsi="Calibri"/>
            <w:sz w:val="22"/>
            <w:szCs w:val="22"/>
            <w:lang w:eastAsia="en-US"/>
          </w:rPr>
          <w:t xml:space="preserve">: oseltamivir (a short or long course),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xml:space="preserve">, the combination of both oseltamivir and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or no antiviral.</w:t>
        </w:r>
      </w:ins>
    </w:p>
    <w:p w14:paraId="7A982F35" w14:textId="77777777" w:rsidR="001169DE" w:rsidRPr="001169DE" w:rsidRDefault="001169DE" w:rsidP="001169DE">
      <w:pPr>
        <w:rPr>
          <w:ins w:id="58" w:author="Beren Barklam" w:date="2024-11-08T16:48:00Z" w16du:dateUtc="2024-11-08T16:48:00Z"/>
          <w:rFonts w:ascii="Calibri" w:eastAsia="Calibri" w:hAnsi="Calibri"/>
          <w:sz w:val="22"/>
          <w:szCs w:val="22"/>
          <w:lang w:eastAsia="en-US"/>
        </w:rPr>
      </w:pPr>
    </w:p>
    <w:p w14:paraId="3B57F3BF" w14:textId="080A6E26" w:rsidR="001169DE" w:rsidRPr="001169DE" w:rsidRDefault="001169DE" w:rsidP="001169DE">
      <w:pPr>
        <w:rPr>
          <w:ins w:id="59" w:author="Beren Barklam" w:date="2024-11-08T16:48:00Z" w16du:dateUtc="2024-11-08T16:48:00Z"/>
          <w:rFonts w:ascii="Calibri" w:eastAsia="Calibri" w:hAnsi="Calibri"/>
          <w:sz w:val="22"/>
          <w:szCs w:val="22"/>
          <w:lang w:eastAsia="en-US"/>
        </w:rPr>
      </w:pPr>
      <w:ins w:id="60" w:author="Beren Barklam" w:date="2024-11-08T16:48:00Z" w16du:dateUtc="2024-11-08T16:48:00Z">
        <w:r w:rsidRPr="001169DE">
          <w:rPr>
            <w:rFonts w:ascii="Calibri" w:eastAsia="Calibri" w:hAnsi="Calibri"/>
            <w:b/>
            <w:bCs/>
            <w:sz w:val="22"/>
            <w:szCs w:val="22"/>
            <w:lang w:eastAsia="en-US"/>
          </w:rPr>
          <w:t>Immune modulators</w:t>
        </w:r>
        <w:r w:rsidRPr="001169DE">
          <w:rPr>
            <w:rFonts w:ascii="Calibri" w:eastAsia="Calibri" w:hAnsi="Calibri"/>
            <w:sz w:val="22"/>
            <w:szCs w:val="22"/>
            <w:lang w:eastAsia="en-US"/>
          </w:rPr>
          <w:t>: baricitinib, tocilizumab, or no immune modulator.</w:t>
        </w:r>
      </w:ins>
    </w:p>
    <w:p w14:paraId="382ECB04" w14:textId="77777777" w:rsidR="001169DE" w:rsidRPr="001169DE" w:rsidRDefault="001169DE" w:rsidP="001169DE">
      <w:pPr>
        <w:rPr>
          <w:ins w:id="61" w:author="Beren Barklam" w:date="2024-11-08T16:48:00Z" w16du:dateUtc="2024-11-08T16:48:00Z"/>
          <w:rFonts w:ascii="Calibri" w:eastAsia="Calibri" w:hAnsi="Calibri"/>
          <w:sz w:val="22"/>
          <w:szCs w:val="22"/>
          <w:lang w:eastAsia="en-US"/>
        </w:rPr>
      </w:pPr>
    </w:p>
    <w:p w14:paraId="762F301E" w14:textId="206441B1" w:rsidR="001169DE" w:rsidRPr="001169DE" w:rsidRDefault="001169DE" w:rsidP="001169DE">
      <w:pPr>
        <w:rPr>
          <w:ins w:id="62" w:author="Beren Barklam" w:date="2024-11-08T16:48:00Z" w16du:dateUtc="2024-11-08T16:48:00Z"/>
          <w:rFonts w:ascii="Calibri" w:eastAsia="Calibri" w:hAnsi="Calibri"/>
          <w:sz w:val="22"/>
          <w:szCs w:val="22"/>
          <w:lang w:eastAsia="en-US"/>
        </w:rPr>
      </w:pPr>
      <w:ins w:id="63" w:author="Beren Barklam" w:date="2024-11-08T16:48:00Z" w16du:dateUtc="2024-11-08T16:48:00Z">
        <w:r w:rsidRPr="001169DE">
          <w:rPr>
            <w:rFonts w:ascii="Calibri" w:eastAsia="Calibri" w:hAnsi="Calibri"/>
            <w:b/>
            <w:bCs/>
            <w:sz w:val="22"/>
            <w:szCs w:val="22"/>
            <w:lang w:eastAsia="en-US"/>
          </w:rPr>
          <w:t>Immunoglobulin therapy</w:t>
        </w:r>
      </w:ins>
      <w:ins w:id="64" w:author="Beren Barklam" w:date="2024-11-08T16:50:00Z" w16du:dateUtc="2024-11-08T16:50:00Z">
        <w:r>
          <w:rPr>
            <w:rFonts w:ascii="Calibri" w:eastAsia="Calibri" w:hAnsi="Calibri"/>
            <w:b/>
            <w:bCs/>
            <w:sz w:val="22"/>
            <w:szCs w:val="22"/>
            <w:lang w:eastAsia="en-US"/>
          </w:rPr>
          <w:t xml:space="preserve">: </w:t>
        </w:r>
      </w:ins>
      <w:ins w:id="65" w:author="Beren Barklam" w:date="2024-11-08T16:48:00Z" w16du:dateUtc="2024-11-08T16:48:00Z">
        <w:r w:rsidRPr="001169DE">
          <w:rPr>
            <w:rFonts w:ascii="Calibri" w:eastAsia="Calibri" w:hAnsi="Calibri"/>
            <w:sz w:val="22"/>
            <w:szCs w:val="22"/>
            <w:lang w:eastAsia="en-US"/>
          </w:rPr>
          <w:t xml:space="preserve">convalescent plasma </w:t>
        </w:r>
      </w:ins>
      <w:ins w:id="66" w:author="Beren Barklam" w:date="2024-11-08T16:50:00Z" w16du:dateUtc="2024-11-08T16:50:00Z">
        <w:r>
          <w:rPr>
            <w:rFonts w:ascii="Calibri" w:eastAsia="Calibri" w:hAnsi="Calibri"/>
            <w:sz w:val="22"/>
            <w:szCs w:val="22"/>
            <w:lang w:eastAsia="en-US"/>
          </w:rPr>
          <w:t>or</w:t>
        </w:r>
      </w:ins>
      <w:ins w:id="67" w:author="Beren Barklam" w:date="2024-11-08T16:48:00Z" w16du:dateUtc="2024-11-08T16:48:00Z">
        <w:r w:rsidRPr="001169DE">
          <w:rPr>
            <w:rFonts w:ascii="Calibri" w:eastAsia="Calibri" w:hAnsi="Calibri"/>
            <w:sz w:val="22"/>
            <w:szCs w:val="22"/>
            <w:lang w:eastAsia="en-US"/>
          </w:rPr>
          <w:t xml:space="preserve"> no convalescent plasma treatment.</w:t>
        </w:r>
      </w:ins>
    </w:p>
    <w:p w14:paraId="064695C5" w14:textId="77777777" w:rsidR="008B22DF" w:rsidRPr="00FF6463" w:rsidRDefault="008B22DF" w:rsidP="00FF6463">
      <w:pPr>
        <w:rPr>
          <w:rFonts w:asciiTheme="majorHAnsi" w:hAnsiTheme="majorHAnsi" w:cstheme="majorHAnsi"/>
          <w:sz w:val="22"/>
          <w:szCs w:val="22"/>
        </w:rPr>
      </w:pPr>
    </w:p>
    <w:p w14:paraId="16791F7F" w14:textId="6AAD8E5D" w:rsidR="008B22DF" w:rsidDel="00D013C3" w:rsidRDefault="008B22DF" w:rsidP="40B4CED2">
      <w:pPr>
        <w:rPr>
          <w:del w:id="68" w:author="Anjum, Aisha" w:date="2024-11-21T23:52:00Z" w16du:dateUtc="2024-11-21T23:52:00Z"/>
          <w:rFonts w:asciiTheme="majorHAnsi" w:hAnsiTheme="majorHAnsi" w:cstheme="majorBidi"/>
          <w:sz w:val="22"/>
          <w:szCs w:val="22"/>
        </w:rPr>
      </w:pPr>
      <w:del w:id="69" w:author="Beren Barklam" w:date="2024-11-08T16:44:00Z" w16du:dateUtc="2024-11-08T16:44:00Z">
        <w:r w:rsidRPr="40B4CED2" w:rsidDel="0087578F">
          <w:rPr>
            <w:rFonts w:asciiTheme="majorHAnsi" w:hAnsiTheme="majorHAnsi" w:cstheme="majorBidi"/>
            <w:sz w:val="22"/>
            <w:szCs w:val="22"/>
          </w:rPr>
          <w:delText xml:space="preserve">The treatments for </w:delText>
        </w:r>
      </w:del>
      <w:del w:id="70" w:author="Beren Barklam" w:date="2024-11-08T16:53:00Z" w16du:dateUtc="2024-11-08T16:53:00Z">
        <w:r w:rsidRPr="40B4CED2" w:rsidDel="007B6B54">
          <w:rPr>
            <w:rFonts w:asciiTheme="majorHAnsi" w:hAnsiTheme="majorHAnsi" w:cstheme="majorBidi"/>
            <w:sz w:val="22"/>
            <w:szCs w:val="22"/>
          </w:rPr>
          <w:delText>COVID-19</w:delText>
        </w:r>
      </w:del>
      <w:del w:id="71" w:author="Beren Barklam" w:date="2024-11-08T16:44:00Z" w16du:dateUtc="2024-11-08T16:44:00Z">
        <w:r w:rsidRPr="40B4CED2" w:rsidDel="0087578F">
          <w:rPr>
            <w:rFonts w:asciiTheme="majorHAnsi" w:hAnsiTheme="majorHAnsi" w:cstheme="majorBidi"/>
            <w:sz w:val="22"/>
            <w:szCs w:val="22"/>
          </w:rPr>
          <w:delText xml:space="preserve"> are: </w:delText>
        </w:r>
      </w:del>
      <w:del w:id="72" w:author="Beren Barklam" w:date="2024-11-08T16:43:00Z" w16du:dateUtc="2024-11-08T16:43:00Z">
        <w:r w:rsidRPr="40B4CED2" w:rsidDel="0087578F">
          <w:rPr>
            <w:rFonts w:asciiTheme="majorHAnsi" w:hAnsiTheme="majorHAnsi" w:cstheme="majorBidi"/>
            <w:sz w:val="22"/>
            <w:szCs w:val="22"/>
          </w:rPr>
          <w:delText>- low or a middle dose heparin, immunoglobulin therapy</w:delText>
        </w:r>
        <w:r w:rsidR="009A02EE" w:rsidRPr="40B4CED2" w:rsidDel="0087578F">
          <w:rPr>
            <w:rFonts w:asciiTheme="majorHAnsi" w:hAnsiTheme="majorHAnsi" w:cstheme="majorBidi"/>
            <w:sz w:val="22"/>
            <w:szCs w:val="22"/>
          </w:rPr>
          <w:delText xml:space="preserve"> </w:delText>
        </w:r>
        <w:r w:rsidR="006A3FBA" w:rsidRPr="40B4CED2" w:rsidDel="0087578F">
          <w:rPr>
            <w:rFonts w:asciiTheme="majorHAnsi" w:hAnsiTheme="majorHAnsi" w:cstheme="majorBidi"/>
            <w:sz w:val="22"/>
            <w:szCs w:val="22"/>
          </w:rPr>
          <w:delText>or no treatment.</w:delText>
        </w:r>
      </w:del>
    </w:p>
    <w:p w14:paraId="7169D3A0" w14:textId="3D53BDBB" w:rsidR="008B22DF" w:rsidRPr="008B22DF" w:rsidDel="00D013C3" w:rsidRDefault="008B22DF" w:rsidP="008B22DF">
      <w:pPr>
        <w:rPr>
          <w:del w:id="73" w:author="Anjum, Aisha" w:date="2024-11-21T23:52:00Z" w16du:dateUtc="2024-11-21T23:52:00Z"/>
          <w:rFonts w:asciiTheme="majorHAnsi" w:hAnsiTheme="majorHAnsi" w:cstheme="majorHAnsi"/>
          <w:sz w:val="22"/>
          <w:szCs w:val="22"/>
        </w:rPr>
      </w:pPr>
    </w:p>
    <w:p w14:paraId="3FBA0CED" w14:textId="18FA4D5E" w:rsidR="008B22DF" w:rsidDel="001169DE" w:rsidRDefault="008B22DF" w:rsidP="008B22DF">
      <w:pPr>
        <w:rPr>
          <w:del w:id="74" w:author="Beren Barklam" w:date="2024-11-08T16:50:00Z" w16du:dateUtc="2024-11-08T16:50:00Z"/>
          <w:rFonts w:asciiTheme="majorHAnsi" w:hAnsiTheme="majorHAnsi" w:cstheme="majorHAnsi"/>
          <w:sz w:val="22"/>
          <w:szCs w:val="22"/>
        </w:rPr>
      </w:pPr>
      <w:del w:id="75" w:author="Beren Barklam" w:date="2024-11-08T16:50:00Z" w16du:dateUtc="2024-11-08T16:50:00Z">
        <w:r w:rsidRPr="008B22DF" w:rsidDel="001169DE">
          <w:rPr>
            <w:rFonts w:asciiTheme="majorHAnsi" w:hAnsiTheme="majorHAnsi" w:cstheme="majorHAnsi"/>
            <w:sz w:val="22"/>
            <w:szCs w:val="22"/>
          </w:rPr>
          <w:delText>The treatments for flu are: - oseltamivir, baloxavir,</w:delText>
        </w:r>
        <w:r w:rsidDel="001169DE">
          <w:rPr>
            <w:rFonts w:asciiTheme="majorHAnsi" w:hAnsiTheme="majorHAnsi" w:cstheme="majorHAnsi"/>
            <w:sz w:val="22"/>
            <w:szCs w:val="22"/>
          </w:rPr>
          <w:delText xml:space="preserve"> </w:delText>
        </w:r>
        <w:r w:rsidRPr="008B22DF" w:rsidDel="001169DE">
          <w:rPr>
            <w:rFonts w:asciiTheme="majorHAnsi" w:hAnsiTheme="majorHAnsi" w:cstheme="majorHAnsi"/>
            <w:sz w:val="22"/>
            <w:szCs w:val="22"/>
          </w:rPr>
          <w:delText>dexamethasone</w:delText>
        </w:r>
        <w:r w:rsidR="006A3FBA" w:rsidDel="001169DE">
          <w:rPr>
            <w:rFonts w:asciiTheme="majorHAnsi" w:hAnsiTheme="majorHAnsi" w:cstheme="majorHAnsi"/>
            <w:sz w:val="22"/>
            <w:szCs w:val="22"/>
          </w:rPr>
          <w:delText xml:space="preserve">, </w:delText>
        </w:r>
        <w:r w:rsidRPr="008B22DF" w:rsidDel="001169DE">
          <w:rPr>
            <w:rFonts w:asciiTheme="majorHAnsi" w:hAnsiTheme="majorHAnsi" w:cstheme="majorHAnsi"/>
            <w:sz w:val="22"/>
            <w:szCs w:val="22"/>
          </w:rPr>
          <w:delText>hydrocortisone</w:delText>
        </w:r>
        <w:r w:rsidR="00391A65" w:rsidDel="001169DE">
          <w:rPr>
            <w:rFonts w:asciiTheme="majorHAnsi" w:hAnsiTheme="majorHAnsi" w:cstheme="majorHAnsi"/>
            <w:sz w:val="22"/>
            <w:szCs w:val="22"/>
          </w:rPr>
          <w:delText>, tocilizumab, baricitinib</w:delText>
        </w:r>
        <w:r w:rsidR="006A3FBA" w:rsidDel="001169DE">
          <w:rPr>
            <w:rFonts w:asciiTheme="majorHAnsi" w:hAnsiTheme="majorHAnsi" w:cstheme="majorHAnsi"/>
            <w:sz w:val="22"/>
            <w:szCs w:val="22"/>
          </w:rPr>
          <w:delText xml:space="preserve"> or no treatment</w:delText>
        </w:r>
        <w:r w:rsidR="000A64BF" w:rsidDel="001169DE">
          <w:rPr>
            <w:rFonts w:asciiTheme="majorHAnsi" w:hAnsiTheme="majorHAnsi" w:cstheme="majorHAnsi"/>
            <w:sz w:val="22"/>
            <w:szCs w:val="22"/>
          </w:rPr>
          <w:delText>.</w:delText>
        </w:r>
      </w:del>
    </w:p>
    <w:p w14:paraId="0A407635" w14:textId="5576BF2D" w:rsidR="008B22DF" w:rsidRPr="008B22DF" w:rsidDel="001169DE" w:rsidRDefault="008B22DF" w:rsidP="008B22DF">
      <w:pPr>
        <w:rPr>
          <w:del w:id="76" w:author="Beren Barklam" w:date="2024-11-08T16:50:00Z" w16du:dateUtc="2024-11-08T16:50:00Z"/>
          <w:rFonts w:asciiTheme="majorHAnsi" w:hAnsiTheme="majorHAnsi" w:cstheme="majorHAnsi"/>
          <w:sz w:val="22"/>
          <w:szCs w:val="22"/>
        </w:rPr>
      </w:pPr>
    </w:p>
    <w:p w14:paraId="28AD2BE1" w14:textId="0AE0E05B" w:rsidR="008B22DF" w:rsidDel="001169DE" w:rsidRDefault="008B22DF" w:rsidP="008B22DF">
      <w:pPr>
        <w:rPr>
          <w:del w:id="77" w:author="Beren Barklam" w:date="2024-11-08T16:50:00Z" w16du:dateUtc="2024-11-08T16:50:00Z"/>
          <w:rFonts w:asciiTheme="majorHAnsi" w:hAnsiTheme="majorHAnsi" w:cstheme="majorHAnsi"/>
          <w:sz w:val="22"/>
          <w:szCs w:val="22"/>
        </w:rPr>
      </w:pPr>
      <w:del w:id="78" w:author="Beren Barklam" w:date="2024-11-08T16:50:00Z" w16du:dateUtc="2024-11-08T16:50:00Z">
        <w:r w:rsidRPr="008B22DF" w:rsidDel="001169DE">
          <w:rPr>
            <w:rFonts w:asciiTheme="majorHAnsi" w:hAnsiTheme="majorHAnsi" w:cstheme="majorHAnsi"/>
            <w:sz w:val="22"/>
            <w:szCs w:val="22"/>
          </w:rPr>
          <w:delText xml:space="preserve">The treatments for other pneumonia are: - dexamethasone, hydrocortisone, </w:delText>
        </w:r>
        <w:r w:rsidR="009A02EE" w:rsidDel="001169DE">
          <w:rPr>
            <w:rFonts w:asciiTheme="majorHAnsi" w:hAnsiTheme="majorHAnsi" w:cstheme="majorHAnsi"/>
            <w:sz w:val="22"/>
            <w:szCs w:val="22"/>
          </w:rPr>
          <w:delText>antibiotics (</w:delText>
        </w:r>
        <w:r w:rsidRPr="008B22DF" w:rsidDel="001169DE">
          <w:rPr>
            <w:rFonts w:asciiTheme="majorHAnsi" w:hAnsiTheme="majorHAnsi" w:cstheme="majorHAnsi"/>
            <w:sz w:val="22"/>
            <w:szCs w:val="22"/>
          </w:rPr>
          <w:delText>ceftriaxone, piperacillin-tazobactam, amoxicillin-clavulanate, moxifloxacin or levofloxacin</w:delText>
        </w:r>
        <w:r w:rsidR="009A02EE" w:rsidDel="001169DE">
          <w:rPr>
            <w:rFonts w:asciiTheme="majorHAnsi" w:hAnsiTheme="majorHAnsi" w:cstheme="majorHAnsi"/>
            <w:sz w:val="22"/>
            <w:szCs w:val="22"/>
          </w:rPr>
          <w:delText>)</w:delText>
        </w:r>
        <w:r w:rsidRPr="008B22DF" w:rsidDel="001169DE">
          <w:rPr>
            <w:rFonts w:asciiTheme="majorHAnsi" w:hAnsiTheme="majorHAnsi" w:cstheme="majorHAnsi"/>
            <w:sz w:val="22"/>
            <w:szCs w:val="22"/>
          </w:rPr>
          <w:delText xml:space="preserve"> with macrolides (azithromycin, clarithromycin, or erythromycin)</w:delText>
        </w:r>
        <w:r w:rsidR="006A3FBA" w:rsidDel="001169DE">
          <w:rPr>
            <w:rFonts w:asciiTheme="majorHAnsi" w:hAnsiTheme="majorHAnsi" w:cstheme="majorHAnsi"/>
            <w:sz w:val="22"/>
            <w:szCs w:val="22"/>
          </w:rPr>
          <w:delText>, or no treatment</w:delText>
        </w:r>
        <w:r w:rsidDel="001169DE">
          <w:rPr>
            <w:rFonts w:asciiTheme="majorHAnsi" w:hAnsiTheme="majorHAnsi" w:cstheme="majorHAnsi"/>
            <w:sz w:val="22"/>
            <w:szCs w:val="22"/>
          </w:rPr>
          <w:delText>.</w:delText>
        </w:r>
      </w:del>
    </w:p>
    <w:p w14:paraId="1EDBD86A" w14:textId="4D8FF05C" w:rsidR="00CB5662" w:rsidDel="00D013C3" w:rsidRDefault="00CB5662" w:rsidP="008B22DF">
      <w:pPr>
        <w:rPr>
          <w:del w:id="79" w:author="Anjum, Aisha" w:date="2024-11-21T23:52:00Z" w16du:dateUtc="2024-11-21T23:52:00Z"/>
          <w:rFonts w:asciiTheme="majorHAnsi" w:hAnsiTheme="majorHAnsi" w:cstheme="majorHAnsi"/>
          <w:sz w:val="22"/>
          <w:szCs w:val="22"/>
        </w:rPr>
      </w:pPr>
    </w:p>
    <w:p w14:paraId="6698CDC2" w14:textId="0B4E47E7" w:rsidR="00CB5662" w:rsidRPr="008B22DF" w:rsidRDefault="00D15D0E" w:rsidP="008B22DF">
      <w:pPr>
        <w:rPr>
          <w:rFonts w:asciiTheme="majorHAnsi" w:hAnsiTheme="majorHAnsi" w:cstheme="majorHAnsi"/>
          <w:sz w:val="22"/>
          <w:szCs w:val="22"/>
        </w:rPr>
      </w:pPr>
      <w:ins w:id="80" w:author="Beren Barklam" w:date="2024-11-13T17:04:00Z" w16du:dateUtc="2024-11-13T17:04:00Z">
        <w:r>
          <w:rPr>
            <w:rFonts w:asciiTheme="majorHAnsi" w:hAnsiTheme="majorHAnsi" w:cstheme="majorHAnsi"/>
            <w:i/>
            <w:iCs/>
            <w:sz w:val="22"/>
            <w:szCs w:val="22"/>
            <w:highlight w:val="yellow"/>
          </w:rPr>
          <w:t>(</w:t>
        </w:r>
      </w:ins>
      <w:ins w:id="81" w:author="Anjum, Aisha" w:date="2024-07-31T11:56:00Z" w16du:dateUtc="2024-07-31T10:56:00Z">
        <w:r w:rsidR="003F54F8" w:rsidRPr="004610F4">
          <w:rPr>
            <w:rFonts w:asciiTheme="majorHAnsi" w:hAnsiTheme="majorHAnsi" w:cstheme="majorHAnsi"/>
            <w:i/>
            <w:iCs/>
            <w:sz w:val="22"/>
            <w:szCs w:val="22"/>
            <w:highlight w:val="yellow"/>
          </w:rPr>
          <w:t xml:space="preserve">Please delete </w:t>
        </w:r>
        <w:r w:rsidR="003F54F8">
          <w:rPr>
            <w:rFonts w:asciiTheme="majorHAnsi" w:hAnsiTheme="majorHAnsi" w:cstheme="majorHAnsi"/>
            <w:i/>
            <w:iCs/>
            <w:sz w:val="22"/>
            <w:szCs w:val="22"/>
            <w:highlight w:val="yellow"/>
          </w:rPr>
          <w:t>domain</w:t>
        </w:r>
      </w:ins>
      <w:ins w:id="82" w:author="Beren Barklam" w:date="2024-11-11T10:01:00Z" w16du:dateUtc="2024-11-11T10:01:00Z">
        <w:r w:rsidR="003E709B">
          <w:rPr>
            <w:rFonts w:asciiTheme="majorHAnsi" w:hAnsiTheme="majorHAnsi" w:cstheme="majorHAnsi"/>
            <w:i/>
            <w:iCs/>
            <w:sz w:val="22"/>
            <w:szCs w:val="22"/>
            <w:highlight w:val="yellow"/>
          </w:rPr>
          <w:t>(s)</w:t>
        </w:r>
      </w:ins>
      <w:ins w:id="83" w:author="Anjum, Aisha" w:date="2024-07-31T11:56:00Z" w16du:dateUtc="2024-07-31T10:56:00Z">
        <w:r w:rsidR="003F54F8">
          <w:rPr>
            <w:rFonts w:asciiTheme="majorHAnsi" w:hAnsiTheme="majorHAnsi" w:cstheme="majorHAnsi"/>
            <w:i/>
            <w:iCs/>
            <w:sz w:val="22"/>
            <w:szCs w:val="22"/>
            <w:highlight w:val="yellow"/>
          </w:rPr>
          <w:t xml:space="preserve"> and/or </w:t>
        </w:r>
        <w:r w:rsidR="003F54F8" w:rsidRPr="004610F4">
          <w:rPr>
            <w:rFonts w:asciiTheme="majorHAnsi" w:hAnsiTheme="majorHAnsi" w:cstheme="majorHAnsi"/>
            <w:i/>
            <w:iCs/>
            <w:sz w:val="22"/>
            <w:szCs w:val="22"/>
            <w:highlight w:val="yellow"/>
          </w:rPr>
          <w:t>treatment</w:t>
        </w:r>
      </w:ins>
      <w:ins w:id="84" w:author="Beren Barklam" w:date="2024-11-11T10:02:00Z" w16du:dateUtc="2024-11-11T10:02:00Z">
        <w:r w:rsidR="003E709B">
          <w:rPr>
            <w:rFonts w:asciiTheme="majorHAnsi" w:hAnsiTheme="majorHAnsi" w:cstheme="majorHAnsi"/>
            <w:i/>
            <w:iCs/>
            <w:sz w:val="22"/>
            <w:szCs w:val="22"/>
            <w:highlight w:val="yellow"/>
          </w:rPr>
          <w:t>(s)</w:t>
        </w:r>
      </w:ins>
      <w:ins w:id="85" w:author="Anjum, Aisha" w:date="2024-07-31T11:56:00Z" w16du:dateUtc="2024-07-31T10:56:00Z">
        <w:r w:rsidR="003F54F8" w:rsidRPr="004610F4">
          <w:rPr>
            <w:rFonts w:asciiTheme="majorHAnsi" w:hAnsiTheme="majorHAnsi" w:cstheme="majorHAnsi"/>
            <w:i/>
            <w:iCs/>
            <w:sz w:val="22"/>
            <w:szCs w:val="22"/>
            <w:highlight w:val="yellow"/>
          </w:rPr>
          <w:t xml:space="preserve"> that </w:t>
        </w:r>
      </w:ins>
      <w:ins w:id="86" w:author="Beren Barklam" w:date="2024-11-11T10:02:00Z" w16du:dateUtc="2024-11-11T10:02:00Z">
        <w:r w:rsidR="003E709B">
          <w:rPr>
            <w:rFonts w:asciiTheme="majorHAnsi" w:hAnsiTheme="majorHAnsi" w:cstheme="majorHAnsi"/>
            <w:i/>
            <w:iCs/>
            <w:sz w:val="22"/>
            <w:szCs w:val="22"/>
            <w:highlight w:val="yellow"/>
          </w:rPr>
          <w:t xml:space="preserve">the </w:t>
        </w:r>
      </w:ins>
      <w:ins w:id="87" w:author="Anjum, Aisha" w:date="2024-07-31T11:56:00Z" w16du:dateUtc="2024-07-31T10:56:00Z">
        <w:r w:rsidR="003F54F8" w:rsidRPr="004610F4">
          <w:rPr>
            <w:rFonts w:asciiTheme="majorHAnsi" w:hAnsiTheme="majorHAnsi" w:cstheme="majorHAnsi"/>
            <w:i/>
            <w:iCs/>
            <w:sz w:val="22"/>
            <w:szCs w:val="22"/>
            <w:highlight w:val="yellow"/>
          </w:rPr>
          <w:t>site is not participating in</w:t>
        </w:r>
      </w:ins>
      <w:ins w:id="88" w:author="Beren Barklam" w:date="2024-11-13T17:04:00Z" w16du:dateUtc="2024-11-13T17:04:00Z">
        <w:r>
          <w:rPr>
            <w:rFonts w:asciiTheme="majorHAnsi" w:hAnsiTheme="majorHAnsi" w:cstheme="majorHAnsi"/>
            <w:i/>
            <w:iCs/>
            <w:sz w:val="22"/>
            <w:szCs w:val="22"/>
          </w:rPr>
          <w:t>)</w:t>
        </w:r>
      </w:ins>
    </w:p>
    <w:p w14:paraId="63F80B8C" w14:textId="77777777" w:rsidR="008B22DF" w:rsidRDefault="008B22DF" w:rsidP="00FF6463">
      <w:pPr>
        <w:rPr>
          <w:rFonts w:asciiTheme="majorHAnsi" w:hAnsiTheme="majorHAnsi" w:cstheme="majorHAnsi"/>
          <w:sz w:val="22"/>
          <w:szCs w:val="22"/>
        </w:rPr>
      </w:pPr>
    </w:p>
    <w:p w14:paraId="2A1C2362" w14:textId="1557817B" w:rsidR="002917F2" w:rsidRDefault="002917F2" w:rsidP="00FF6463">
      <w:pPr>
        <w:rPr>
          <w:ins w:id="89" w:author="Beren Barklam" w:date="2024-11-08T16:52:00Z" w16du:dateUtc="2024-11-08T16:52:00Z"/>
          <w:rFonts w:asciiTheme="majorHAnsi" w:hAnsiTheme="majorHAnsi" w:cstheme="majorHAnsi"/>
          <w:sz w:val="22"/>
          <w:szCs w:val="22"/>
        </w:rPr>
      </w:pPr>
      <w:ins w:id="90" w:author="Beren Barklam" w:date="2024-11-08T16:52:00Z" w16du:dateUtc="2024-11-08T16:52:00Z">
        <w:r w:rsidRPr="002917F2">
          <w:rPr>
            <w:rFonts w:asciiTheme="majorHAnsi" w:hAnsiTheme="majorHAnsi" w:cstheme="majorHAnsi"/>
            <w:sz w:val="22"/>
            <w:szCs w:val="22"/>
          </w:rPr>
          <w:t>Your relative/friend/other’s doctor will know which set of treatments are suited to your relative/friend/other in the study. We may use a combination of these treatments because it is important to understand which combinations are best. Many of these treatment comparisons also include a ‘no additional treatment’ option, so your relative/friend/other may not receive any of these treatments</w:t>
        </w:r>
      </w:ins>
      <w:ins w:id="91" w:author="Beren Barklam" w:date="2024-11-08T16:54:00Z" w16du:dateUtc="2024-11-08T16:54:00Z">
        <w:r w:rsidR="00F84D08">
          <w:rPr>
            <w:rFonts w:asciiTheme="majorHAnsi" w:hAnsiTheme="majorHAnsi" w:cstheme="majorHAnsi"/>
            <w:sz w:val="22"/>
            <w:szCs w:val="22"/>
          </w:rPr>
          <w:t>,</w:t>
        </w:r>
      </w:ins>
      <w:ins w:id="92" w:author="Beren Barklam" w:date="2024-11-08T16:52:00Z" w16du:dateUtc="2024-11-08T16:52:00Z">
        <w:r w:rsidRPr="002917F2">
          <w:rPr>
            <w:rFonts w:asciiTheme="majorHAnsi" w:hAnsiTheme="majorHAnsi" w:cstheme="majorHAnsi"/>
            <w:sz w:val="22"/>
            <w:szCs w:val="22"/>
          </w:rPr>
          <w:t xml:space="preserve"> but your relative/friend/other will still receive </w:t>
        </w:r>
      </w:ins>
      <w:ins w:id="93" w:author="Beren Barklam" w:date="2024-11-08T17:07:00Z" w16du:dateUtc="2024-11-08T17:07:00Z">
        <w:r w:rsidR="00365312">
          <w:rPr>
            <w:rFonts w:asciiTheme="majorHAnsi" w:hAnsiTheme="majorHAnsi" w:cstheme="majorHAnsi"/>
            <w:sz w:val="22"/>
            <w:szCs w:val="22"/>
          </w:rPr>
          <w:t xml:space="preserve">the </w:t>
        </w:r>
      </w:ins>
      <w:ins w:id="94" w:author="Beren Barklam" w:date="2024-11-08T16:52:00Z" w16du:dateUtc="2024-11-08T16:52:00Z">
        <w:r w:rsidRPr="002917F2">
          <w:rPr>
            <w:rFonts w:asciiTheme="majorHAnsi" w:hAnsiTheme="majorHAnsi" w:cstheme="majorHAnsi"/>
            <w:sz w:val="22"/>
            <w:szCs w:val="22"/>
          </w:rPr>
          <w:t>standard of care at their hospital.</w:t>
        </w:r>
      </w:ins>
    </w:p>
    <w:p w14:paraId="137261CD" w14:textId="7AAF1741" w:rsidR="00FF6463" w:rsidRPr="00FF6463" w:rsidDel="002917F2" w:rsidRDefault="00FF6463" w:rsidP="00FF6463">
      <w:pPr>
        <w:rPr>
          <w:del w:id="95" w:author="Beren Barklam" w:date="2024-11-08T16:52:00Z" w16du:dateUtc="2024-11-08T16:52:00Z"/>
          <w:rFonts w:asciiTheme="majorHAnsi" w:hAnsiTheme="majorHAnsi" w:cstheme="majorHAnsi"/>
          <w:sz w:val="22"/>
          <w:szCs w:val="22"/>
        </w:rPr>
      </w:pPr>
      <w:del w:id="96" w:author="Beren Barklam" w:date="2024-11-08T16:52:00Z" w16du:dateUtc="2024-11-08T16:52:00Z">
        <w:r w:rsidRPr="00FF6463" w:rsidDel="002917F2">
          <w:rPr>
            <w:rFonts w:asciiTheme="majorHAnsi" w:hAnsiTheme="majorHAnsi" w:cstheme="majorHAnsi"/>
            <w:sz w:val="22"/>
            <w:szCs w:val="22"/>
          </w:rPr>
          <w:delText xml:space="preserve">Patients in this study may be treated with any combination of these drugs because it is important to understand what </w:delText>
        </w:r>
        <w:r w:rsidR="008B22DF" w:rsidRPr="00FF6463" w:rsidDel="002917F2">
          <w:rPr>
            <w:rFonts w:asciiTheme="majorHAnsi" w:hAnsiTheme="majorHAnsi" w:cstheme="majorHAnsi"/>
            <w:sz w:val="22"/>
            <w:szCs w:val="22"/>
          </w:rPr>
          <w:delText xml:space="preserve">the best combination of treatments </w:delText>
        </w:r>
        <w:r w:rsidR="00932A62" w:rsidDel="002917F2">
          <w:rPr>
            <w:rFonts w:asciiTheme="majorHAnsi" w:hAnsiTheme="majorHAnsi" w:cstheme="majorHAnsi"/>
            <w:sz w:val="22"/>
            <w:szCs w:val="22"/>
          </w:rPr>
          <w:delText>are</w:delText>
        </w:r>
        <w:r w:rsidRPr="00FF6463" w:rsidDel="002917F2">
          <w:rPr>
            <w:rFonts w:asciiTheme="majorHAnsi" w:hAnsiTheme="majorHAnsi" w:cstheme="majorHAnsi"/>
            <w:sz w:val="22"/>
            <w:szCs w:val="22"/>
          </w:rPr>
          <w:delText>.</w:delText>
        </w:r>
        <w:r w:rsidR="008B22DF" w:rsidDel="002917F2">
          <w:rPr>
            <w:rFonts w:asciiTheme="majorHAnsi" w:hAnsiTheme="majorHAnsi" w:cstheme="majorHAnsi"/>
            <w:sz w:val="22"/>
            <w:szCs w:val="22"/>
          </w:rPr>
          <w:delText xml:space="preserve"> </w:delText>
        </w:r>
        <w:r w:rsidRPr="00FF6463" w:rsidDel="002917F2">
          <w:rPr>
            <w:rFonts w:asciiTheme="majorHAnsi" w:hAnsiTheme="majorHAnsi" w:cstheme="majorHAnsi"/>
            <w:sz w:val="22"/>
            <w:szCs w:val="22"/>
          </w:rPr>
          <w:delText xml:space="preserve">Many of the treatment options listed above also include a ‘no treatment’ option and so </w:delText>
        </w:r>
        <w:r w:rsidR="00D6017E" w:rsidDel="002917F2">
          <w:rPr>
            <w:rFonts w:asciiTheme="majorHAnsi" w:hAnsiTheme="majorHAnsi" w:cstheme="majorHAnsi"/>
            <w:sz w:val="22"/>
            <w:szCs w:val="22"/>
          </w:rPr>
          <w:delText xml:space="preserve">the person you are consenting for </w:delText>
        </w:r>
        <w:r w:rsidRPr="00FF6463" w:rsidDel="002917F2">
          <w:rPr>
            <w:rFonts w:asciiTheme="majorHAnsi" w:hAnsiTheme="majorHAnsi" w:cstheme="majorHAnsi"/>
            <w:sz w:val="22"/>
            <w:szCs w:val="22"/>
          </w:rPr>
          <w:delText xml:space="preserve">may not receive any of these treatments if </w:delText>
        </w:r>
        <w:r w:rsidR="00D6017E" w:rsidDel="002917F2">
          <w:rPr>
            <w:rFonts w:asciiTheme="majorHAnsi" w:hAnsiTheme="majorHAnsi" w:cstheme="majorHAnsi"/>
            <w:sz w:val="22"/>
            <w:szCs w:val="22"/>
          </w:rPr>
          <w:delText>you</w:delText>
        </w:r>
        <w:r w:rsidRPr="00FF6463" w:rsidDel="002917F2">
          <w:rPr>
            <w:rFonts w:asciiTheme="majorHAnsi" w:hAnsiTheme="majorHAnsi" w:cstheme="majorHAnsi"/>
            <w:sz w:val="22"/>
            <w:szCs w:val="22"/>
          </w:rPr>
          <w:delText xml:space="preserve"> choose </w:delText>
        </w:r>
        <w:r w:rsidR="00D6017E" w:rsidDel="002917F2">
          <w:rPr>
            <w:rFonts w:asciiTheme="majorHAnsi" w:hAnsiTheme="majorHAnsi" w:cstheme="majorHAnsi"/>
            <w:sz w:val="22"/>
            <w:szCs w:val="22"/>
          </w:rPr>
          <w:delText xml:space="preserve">for them </w:delText>
        </w:r>
        <w:r w:rsidRPr="00FF6463" w:rsidDel="002917F2">
          <w:rPr>
            <w:rFonts w:asciiTheme="majorHAnsi" w:hAnsiTheme="majorHAnsi" w:cstheme="majorHAnsi"/>
            <w:sz w:val="22"/>
            <w:szCs w:val="22"/>
          </w:rPr>
          <w:delText>to participate.</w:delText>
        </w:r>
      </w:del>
    </w:p>
    <w:p w14:paraId="261EBAB5" w14:textId="77777777" w:rsidR="00FF6463" w:rsidRPr="00FF6463" w:rsidRDefault="00FF6463" w:rsidP="00FF6463">
      <w:pPr>
        <w:rPr>
          <w:rFonts w:asciiTheme="majorHAnsi" w:hAnsiTheme="majorHAnsi" w:cstheme="majorHAnsi"/>
          <w:sz w:val="22"/>
          <w:szCs w:val="22"/>
        </w:rPr>
      </w:pPr>
    </w:p>
    <w:p w14:paraId="65127F28" w14:textId="77777777" w:rsidR="00D013C3" w:rsidRDefault="00D013C3" w:rsidP="00FF6463">
      <w:pPr>
        <w:rPr>
          <w:ins w:id="97" w:author="Anjum, Aisha" w:date="2024-11-21T23:52:00Z" w16du:dateUtc="2024-11-21T23:52:00Z"/>
          <w:rFonts w:asciiTheme="majorHAnsi" w:hAnsiTheme="majorHAnsi" w:cstheme="majorHAnsi"/>
          <w:b/>
          <w:sz w:val="22"/>
          <w:szCs w:val="22"/>
          <w:u w:val="single"/>
        </w:rPr>
      </w:pPr>
    </w:p>
    <w:p w14:paraId="03ED854E" w14:textId="41C95D71" w:rsidR="00FF6463" w:rsidRPr="00CE793E" w:rsidRDefault="00FF6463" w:rsidP="00FF6463">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14:paraId="3C2FCB86" w14:textId="77777777" w:rsidR="008E71D9" w:rsidRDefault="008E71D9" w:rsidP="00FF6463">
      <w:pPr>
        <w:rPr>
          <w:ins w:id="98" w:author="Beren Barklam" w:date="2024-11-08T16:55:00Z" w16du:dateUtc="2024-11-08T16:55:00Z"/>
          <w:rFonts w:asciiTheme="majorHAnsi" w:hAnsiTheme="majorHAnsi" w:cstheme="majorHAnsi"/>
          <w:sz w:val="22"/>
          <w:szCs w:val="22"/>
        </w:rPr>
      </w:pPr>
    </w:p>
    <w:p w14:paraId="4A1FA2C1" w14:textId="7131AEAE" w:rsidR="00FF6463" w:rsidRPr="00FF6463" w:rsidRDefault="00FF6463" w:rsidP="00FF6463">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ins w:id="99" w:author="Beren Barklam" w:date="2024-11-08T17:09:00Z" w16du:dateUtc="2024-11-08T17:09:00Z">
        <w:r w:rsidR="008522FD">
          <w:rPr>
            <w:rFonts w:asciiTheme="majorHAnsi" w:hAnsiTheme="majorHAnsi" w:cstheme="majorHAnsi"/>
            <w:sz w:val="22"/>
            <w:szCs w:val="22"/>
          </w:rPr>
          <w:t>which ensures</w:t>
        </w:r>
      </w:ins>
      <w:ins w:id="100" w:author="Beren Barklam" w:date="2024-11-08T17:08:00Z" w16du:dateUtc="2024-11-08T17:08:00Z">
        <w:r w:rsidR="007E4F29">
          <w:rPr>
            <w:rFonts w:asciiTheme="majorHAnsi" w:hAnsiTheme="majorHAnsi" w:cstheme="majorHAnsi"/>
            <w:sz w:val="22"/>
            <w:szCs w:val="22"/>
          </w:rPr>
          <w:t xml:space="preserve"> that</w:t>
        </w:r>
      </w:ins>
      <w:del w:id="101" w:author="Beren Barklam" w:date="2024-11-08T17:08:00Z" w16du:dateUtc="2024-11-08T17:08:00Z">
        <w:r w:rsidRPr="00FF6463" w:rsidDel="007E4F29">
          <w:rPr>
            <w:rFonts w:asciiTheme="majorHAnsi" w:hAnsiTheme="majorHAnsi" w:cstheme="majorHAnsi"/>
            <w:sz w:val="22"/>
            <w:szCs w:val="22"/>
          </w:rPr>
          <w:delText xml:space="preserve">so that </w:delText>
        </w:r>
      </w:del>
      <w:ins w:id="102" w:author="Beren Barklam" w:date="2024-11-13T15:39:00Z" w16du:dateUtc="2024-11-13T15:39:00Z">
        <w:r w:rsidR="006E48A8">
          <w:rPr>
            <w:rFonts w:asciiTheme="majorHAnsi" w:hAnsiTheme="majorHAnsi" w:cstheme="majorHAnsi"/>
            <w:sz w:val="22"/>
            <w:szCs w:val="22"/>
          </w:rPr>
          <w:t xml:space="preserve"> </w:t>
        </w:r>
      </w:ins>
      <w:r w:rsidRPr="00FF6463">
        <w:rPr>
          <w:rFonts w:asciiTheme="majorHAnsi" w:hAnsiTheme="majorHAnsi" w:cstheme="majorHAnsi"/>
          <w:sz w:val="22"/>
          <w:szCs w:val="22"/>
        </w:rPr>
        <w:t xml:space="preserve">balanced groups are compared, and this allows us to understand which way is best to treat patients. </w:t>
      </w:r>
      <w:ins w:id="103" w:author="Beren Barklam" w:date="2024-11-08T16:55:00Z" w16du:dateUtc="2024-11-08T16:55:00Z">
        <w:r w:rsidR="005154C9" w:rsidRP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ins>
      <w:del w:id="104" w:author="Beren Barklam" w:date="2024-11-08T16:55:00Z" w16du:dateUtc="2024-11-08T16:55:00Z">
        <w:r w:rsidRPr="00FF6463" w:rsidDel="005154C9">
          <w:rPr>
            <w:rFonts w:asciiTheme="majorHAnsi" w:hAnsiTheme="majorHAnsi" w:cstheme="majorHAnsi"/>
            <w:sz w:val="22"/>
            <w:szCs w:val="22"/>
          </w:rPr>
          <w:delText>Additionally, this study uses adaptive randomisation. This means that the chances of being assigned to any of the treatment options may change based on the study results, in favour of the most promising treatment.</w:delText>
        </w:r>
      </w:del>
      <w:r w:rsidRPr="00FF6463">
        <w:rPr>
          <w:rFonts w:asciiTheme="majorHAnsi" w:hAnsiTheme="majorHAnsi" w:cstheme="majorHAnsi"/>
          <w:sz w:val="22"/>
          <w:szCs w:val="22"/>
        </w:rPr>
        <w:t xml:space="preserve"> </w:t>
      </w:r>
    </w:p>
    <w:p w14:paraId="3AB3A067" w14:textId="77777777" w:rsidR="00FF6463" w:rsidRPr="00FF6463" w:rsidRDefault="00FF6463" w:rsidP="00FF6463">
      <w:pPr>
        <w:rPr>
          <w:rFonts w:asciiTheme="majorHAnsi" w:hAnsiTheme="majorHAnsi" w:cstheme="majorHAnsi"/>
          <w:sz w:val="22"/>
          <w:szCs w:val="22"/>
        </w:rPr>
      </w:pPr>
    </w:p>
    <w:p w14:paraId="181D648A" w14:textId="6BC3DBE8" w:rsidR="00FF6463" w:rsidRPr="00FF6463" w:rsidDel="005037B7" w:rsidRDefault="00FF6463" w:rsidP="00FF6463">
      <w:pPr>
        <w:rPr>
          <w:del w:id="105" w:author="Beren Barklam" w:date="2024-11-08T16:57:00Z" w16du:dateUtc="2024-11-08T16:57:00Z"/>
          <w:rFonts w:asciiTheme="majorHAnsi" w:hAnsiTheme="majorHAnsi" w:cstheme="majorHAnsi"/>
          <w:b/>
          <w:sz w:val="22"/>
          <w:szCs w:val="22"/>
          <w:u w:val="single"/>
        </w:rPr>
      </w:pPr>
      <w:del w:id="106" w:author="Beren Barklam" w:date="2024-11-08T16:57:00Z" w16du:dateUtc="2024-11-08T16:57:00Z">
        <w:r w:rsidRPr="00FF6463" w:rsidDel="005037B7">
          <w:rPr>
            <w:rFonts w:asciiTheme="majorHAnsi" w:hAnsiTheme="majorHAnsi" w:cstheme="majorHAnsi"/>
            <w:b/>
            <w:sz w:val="22"/>
            <w:szCs w:val="22"/>
            <w:u w:val="single"/>
          </w:rPr>
          <w:delText>Current findings</w:delText>
        </w:r>
      </w:del>
    </w:p>
    <w:p w14:paraId="3AA6C2CC" w14:textId="01FC1E6D" w:rsidR="00FF6463" w:rsidRPr="00FF6463" w:rsidDel="005037B7" w:rsidRDefault="00FF6463" w:rsidP="00FF6463">
      <w:pPr>
        <w:rPr>
          <w:del w:id="107" w:author="Beren Barklam" w:date="2024-11-08T16:57:00Z" w16du:dateUtc="2024-11-08T16:57:00Z"/>
          <w:rFonts w:asciiTheme="majorHAnsi" w:hAnsiTheme="majorHAnsi" w:cstheme="majorHAnsi"/>
          <w:sz w:val="22"/>
          <w:szCs w:val="22"/>
        </w:rPr>
      </w:pPr>
      <w:del w:id="108" w:author="Beren Barklam" w:date="2024-11-08T16:57:00Z" w16du:dateUtc="2024-11-08T16:57:00Z">
        <w:r w:rsidRPr="00FF6463" w:rsidDel="005037B7">
          <w:rPr>
            <w:rFonts w:asciiTheme="majorHAnsi" w:hAnsiTheme="majorHAnsi" w:cstheme="majorHAnsi"/>
            <w:sz w:val="22"/>
            <w:szCs w:val="22"/>
          </w:rPr>
          <w:delText xml:space="preserve">Due to our ‘adaptive’ model we can evaluate treatment options quickly and have </w:delText>
        </w:r>
      </w:del>
      <w:del w:id="109" w:author="Beren Barklam" w:date="2024-11-08T16:55:00Z" w16du:dateUtc="2024-11-08T16:55:00Z">
        <w:r w:rsidRPr="00FF6463" w:rsidDel="008E71D9">
          <w:rPr>
            <w:rFonts w:asciiTheme="majorHAnsi" w:hAnsiTheme="majorHAnsi" w:cstheme="majorHAnsi"/>
            <w:sz w:val="22"/>
            <w:szCs w:val="22"/>
          </w:rPr>
          <w:delText xml:space="preserve">so far </w:delText>
        </w:r>
      </w:del>
      <w:del w:id="110" w:author="Beren Barklam" w:date="2024-11-08T16:57:00Z" w16du:dateUtc="2024-11-08T16:57:00Z">
        <w:r w:rsidRPr="00FF6463" w:rsidDel="005037B7">
          <w:rPr>
            <w:rFonts w:asciiTheme="majorHAnsi" w:hAnsiTheme="majorHAnsi" w:cstheme="majorHAnsi"/>
            <w:sz w:val="22"/>
            <w:szCs w:val="22"/>
          </w:rPr>
          <w:delText xml:space="preserve">discovered that the use of hydrocortisone reduces the need for organ support in patients with COVID-19. We also </w:delText>
        </w:r>
        <w:r w:rsidR="008B22DF" w:rsidRPr="00FF6463" w:rsidDel="005037B7">
          <w:rPr>
            <w:rFonts w:asciiTheme="majorHAnsi" w:hAnsiTheme="majorHAnsi" w:cstheme="majorHAnsi"/>
            <w:sz w:val="22"/>
            <w:szCs w:val="22"/>
          </w:rPr>
          <w:delText>demonstrated</w:delText>
        </w:r>
        <w:r w:rsidRPr="00FF6463" w:rsidDel="005037B7">
          <w:rPr>
            <w:rFonts w:asciiTheme="majorHAnsi" w:hAnsiTheme="majorHAnsi" w:cstheme="majorHAnsi"/>
            <w:sz w:val="22"/>
            <w:szCs w:val="22"/>
          </w:rPr>
          <w:delText xml:space="preserve"> that the immune modulators tocilizumab and sarilumab both improve outcomes in critically ill patient</w:delText>
        </w:r>
        <w:r w:rsidR="003215F2" w:rsidDel="005037B7">
          <w:rPr>
            <w:rFonts w:asciiTheme="majorHAnsi" w:hAnsiTheme="majorHAnsi" w:cstheme="majorHAnsi"/>
            <w:sz w:val="22"/>
            <w:szCs w:val="22"/>
          </w:rPr>
          <w:delText>s</w:delText>
        </w:r>
        <w:r w:rsidRPr="00FF6463" w:rsidDel="005037B7">
          <w:rPr>
            <w:rFonts w:asciiTheme="majorHAnsi" w:hAnsiTheme="majorHAnsi" w:cstheme="majorHAnsi"/>
            <w:sz w:val="22"/>
            <w:szCs w:val="22"/>
          </w:rPr>
          <w:delText xml:space="preserve"> with COVID-19. These interventions are now Standard of Care in ICUs in the UK.                                   </w:delText>
        </w:r>
      </w:del>
    </w:p>
    <w:p w14:paraId="2A8BDC96" w14:textId="529F0838" w:rsidR="00FF6463" w:rsidRDefault="00FF6463" w:rsidP="00FF6463">
      <w:pPr>
        <w:rPr>
          <w:ins w:id="111" w:author="Beren Barklam" w:date="2024-11-08T17:14:00Z" w16du:dateUtc="2024-11-08T17:14:00Z"/>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00207C81" w:rsidRPr="00FF6463">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ins w:id="112" w:author="Beren Barklam" w:date="2024-11-08T16:57:00Z" w16du:dateUtc="2024-11-08T16:57:00Z">
        <w:r w:rsidR="005037B7">
          <w:rPr>
            <w:rFonts w:asciiTheme="majorHAnsi" w:hAnsiTheme="majorHAnsi" w:cstheme="majorHAnsi"/>
            <w:sz w:val="22"/>
            <w:szCs w:val="22"/>
          </w:rPr>
          <w:t xml:space="preserve"> it is</w:t>
        </w:r>
      </w:ins>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00207C81" w:rsidRPr="00FF6463">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del w:id="113" w:author="Beren Barklam" w:date="2024-11-08T16:57:00Z" w16du:dateUtc="2024-11-08T16:57:00Z">
        <w:r w:rsidRPr="00FF6463" w:rsidDel="005037B7">
          <w:rPr>
            <w:rFonts w:asciiTheme="majorHAnsi" w:hAnsiTheme="majorHAnsi" w:cstheme="majorHAnsi"/>
            <w:sz w:val="22"/>
            <w:szCs w:val="22"/>
          </w:rPr>
          <w:delText>Full detailed i</w:delText>
        </w:r>
      </w:del>
      <w:ins w:id="114" w:author="Beren Barklam" w:date="2024-11-08T17:00:00Z" w16du:dateUtc="2024-11-08T17:00:00Z">
        <w:r w:rsidR="00455A1E">
          <w:rPr>
            <w:rFonts w:asciiTheme="majorHAnsi" w:hAnsiTheme="majorHAnsi" w:cstheme="majorHAnsi"/>
            <w:sz w:val="22"/>
            <w:szCs w:val="22"/>
          </w:rPr>
          <w:t>An i</w:t>
        </w:r>
      </w:ins>
      <w:r w:rsidRPr="00FF6463">
        <w:rPr>
          <w:rFonts w:asciiTheme="majorHAnsi" w:hAnsiTheme="majorHAnsi" w:cstheme="majorHAnsi"/>
          <w:sz w:val="22"/>
          <w:szCs w:val="22"/>
        </w:rPr>
        <w:t>nformation sheet</w:t>
      </w:r>
      <w:del w:id="115" w:author="Beren Barklam" w:date="2024-11-08T17:00:00Z" w16du:dateUtc="2024-11-08T17:00:00Z">
        <w:r w:rsidRPr="00FF6463" w:rsidDel="00455A1E">
          <w:rPr>
            <w:rFonts w:asciiTheme="majorHAnsi" w:hAnsiTheme="majorHAnsi" w:cstheme="majorHAnsi"/>
            <w:sz w:val="22"/>
            <w:szCs w:val="22"/>
          </w:rPr>
          <w:delText>s</w:delText>
        </w:r>
      </w:del>
      <w:r w:rsidRPr="00FF6463">
        <w:rPr>
          <w:rFonts w:asciiTheme="majorHAnsi" w:hAnsiTheme="majorHAnsi" w:cstheme="majorHAnsi"/>
          <w:sz w:val="22"/>
          <w:szCs w:val="22"/>
        </w:rPr>
        <w:t xml:space="preserve"> </w:t>
      </w:r>
      <w:ins w:id="116" w:author="Beren Barklam" w:date="2024-11-08T16:57:00Z" w16du:dateUtc="2024-11-08T16:57:00Z">
        <w:r w:rsidR="005037B7">
          <w:rPr>
            <w:rFonts w:asciiTheme="majorHAnsi" w:hAnsiTheme="majorHAnsi" w:cstheme="majorHAnsi"/>
            <w:sz w:val="22"/>
            <w:szCs w:val="22"/>
          </w:rPr>
          <w:t xml:space="preserve">with the full details </w:t>
        </w:r>
      </w:ins>
      <w:del w:id="117" w:author="Beren Barklam" w:date="2024-11-08T17:00:00Z" w16du:dateUtc="2024-11-08T17:00:00Z">
        <w:r w:rsidRPr="00FF6463" w:rsidDel="00455A1E">
          <w:rPr>
            <w:rFonts w:asciiTheme="majorHAnsi" w:hAnsiTheme="majorHAnsi" w:cstheme="majorHAnsi"/>
            <w:sz w:val="22"/>
            <w:szCs w:val="22"/>
          </w:rPr>
          <w:delText xml:space="preserve">are </w:delText>
        </w:r>
      </w:del>
      <w:ins w:id="118" w:author="Beren Barklam" w:date="2024-11-08T17:00:00Z" w16du:dateUtc="2024-11-08T17:00:00Z">
        <w:r w:rsidR="00455A1E">
          <w:rPr>
            <w:rFonts w:asciiTheme="majorHAnsi" w:hAnsiTheme="majorHAnsi" w:cstheme="majorHAnsi"/>
            <w:sz w:val="22"/>
            <w:szCs w:val="22"/>
          </w:rPr>
          <w:t>is</w:t>
        </w:r>
        <w:r w:rsidR="00455A1E" w:rsidRPr="00FF6463">
          <w:rPr>
            <w:rFonts w:asciiTheme="majorHAnsi" w:hAnsiTheme="majorHAnsi" w:cstheme="majorHAnsi"/>
            <w:sz w:val="22"/>
            <w:szCs w:val="22"/>
          </w:rPr>
          <w:t xml:space="preserve"> </w:t>
        </w:r>
      </w:ins>
      <w:r w:rsidRPr="00FF6463">
        <w:rPr>
          <w:rFonts w:asciiTheme="majorHAnsi" w:hAnsiTheme="majorHAnsi" w:cstheme="majorHAnsi"/>
          <w:sz w:val="22"/>
          <w:szCs w:val="22"/>
        </w:rPr>
        <w:t>also available</w:t>
      </w:r>
      <w:ins w:id="119" w:author="Beren Barklam" w:date="2024-11-08T17:00:00Z" w16du:dateUtc="2024-11-08T17:00:00Z">
        <w:r w:rsidR="00455A1E">
          <w:rPr>
            <w:rFonts w:asciiTheme="majorHAnsi" w:hAnsiTheme="majorHAnsi" w:cstheme="majorHAnsi"/>
            <w:sz w:val="22"/>
            <w:szCs w:val="22"/>
          </w:rPr>
          <w:t xml:space="preserve"> from the doctor, nurse, or research</w:t>
        </w:r>
        <w:r w:rsidR="001964F5">
          <w:rPr>
            <w:rFonts w:asciiTheme="majorHAnsi" w:hAnsiTheme="majorHAnsi" w:cstheme="majorHAnsi"/>
            <w:sz w:val="22"/>
            <w:szCs w:val="22"/>
          </w:rPr>
          <w:t>er</w:t>
        </w:r>
        <w:r w:rsidR="00455A1E">
          <w:rPr>
            <w:rFonts w:asciiTheme="majorHAnsi" w:hAnsiTheme="majorHAnsi" w:cstheme="majorHAnsi"/>
            <w:sz w:val="22"/>
            <w:szCs w:val="22"/>
          </w:rPr>
          <w:t xml:space="preserve"> should you wish to read it</w:t>
        </w:r>
      </w:ins>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del w:id="120" w:author="Beren Barklam" w:date="2024-11-08T16:58:00Z" w16du:dateUtc="2024-11-08T16:58:00Z">
        <w:r w:rsidRPr="00FF6463" w:rsidDel="00EB1FE4">
          <w:rPr>
            <w:rFonts w:asciiTheme="majorHAnsi" w:hAnsiTheme="majorHAnsi" w:cstheme="majorHAnsi"/>
            <w:sz w:val="22"/>
            <w:szCs w:val="22"/>
          </w:rPr>
          <w:delText xml:space="preserve"> </w:delText>
        </w:r>
      </w:del>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the person you are consenting for </w:t>
      </w:r>
      <w:del w:id="121" w:author="Beren Barklam" w:date="2024-11-08T16:58:00Z" w16du:dateUtc="2024-11-08T16:58:00Z">
        <w:r w:rsidR="006C3A53" w:rsidDel="005037B7">
          <w:rPr>
            <w:rFonts w:asciiTheme="majorHAnsi" w:hAnsiTheme="majorHAnsi" w:cstheme="majorHAnsi"/>
            <w:sz w:val="22"/>
            <w:szCs w:val="22"/>
          </w:rPr>
          <w:delText>does</w:delText>
        </w:r>
        <w:r w:rsidRPr="00FF6463" w:rsidDel="005037B7">
          <w:rPr>
            <w:rFonts w:asciiTheme="majorHAnsi" w:hAnsiTheme="majorHAnsi" w:cstheme="majorHAnsi"/>
            <w:sz w:val="22"/>
            <w:szCs w:val="22"/>
          </w:rPr>
          <w:delText xml:space="preserve"> </w:delText>
        </w:r>
      </w:del>
      <w:ins w:id="122" w:author="Beren Barklam" w:date="2024-11-08T16:58:00Z" w16du:dateUtc="2024-11-08T16:58:00Z">
        <w:r w:rsidR="005037B7">
          <w:rPr>
            <w:rFonts w:asciiTheme="majorHAnsi" w:hAnsiTheme="majorHAnsi" w:cstheme="majorHAnsi"/>
            <w:sz w:val="22"/>
            <w:szCs w:val="22"/>
          </w:rPr>
          <w:t xml:space="preserve">would not </w:t>
        </w:r>
      </w:ins>
      <w:r w:rsidRPr="00FF6463">
        <w:rPr>
          <w:rFonts w:asciiTheme="majorHAnsi" w:hAnsiTheme="majorHAnsi" w:cstheme="majorHAnsi"/>
          <w:sz w:val="22"/>
          <w:szCs w:val="22"/>
        </w:rPr>
        <w:t>want to take part</w:t>
      </w:r>
      <w:ins w:id="123" w:author="Beren Barklam" w:date="2024-11-08T16:58:00Z" w16du:dateUtc="2024-11-08T16:58:00Z">
        <w:r w:rsidR="00EB1FE4">
          <w:rPr>
            <w:rFonts w:asciiTheme="majorHAnsi" w:hAnsiTheme="majorHAnsi" w:cstheme="majorHAnsi"/>
            <w:sz w:val="22"/>
            <w:szCs w:val="22"/>
          </w:rPr>
          <w:t>,</w:t>
        </w:r>
      </w:ins>
      <w:r w:rsidRPr="00FF6463">
        <w:rPr>
          <w:rFonts w:asciiTheme="majorHAnsi" w:hAnsiTheme="majorHAnsi" w:cstheme="majorHAnsi"/>
          <w:sz w:val="22"/>
          <w:szCs w:val="22"/>
        </w:rPr>
        <w:t xml:space="preserve"> </w:t>
      </w:r>
      <w:del w:id="124" w:author="Beren Barklam" w:date="2024-11-08T16:58:00Z" w16du:dateUtc="2024-11-08T16:58:00Z">
        <w:r w:rsidRPr="00FF6463" w:rsidDel="00F52600">
          <w:rPr>
            <w:rFonts w:asciiTheme="majorHAnsi" w:hAnsiTheme="majorHAnsi" w:cstheme="majorHAnsi"/>
            <w:sz w:val="22"/>
            <w:szCs w:val="22"/>
          </w:rPr>
          <w:delText xml:space="preserve">that is </w:delText>
        </w:r>
        <w:r w:rsidR="006C3A53" w:rsidDel="00F52600">
          <w:rPr>
            <w:rFonts w:asciiTheme="majorHAnsi" w:hAnsiTheme="majorHAnsi" w:cstheme="majorHAnsi"/>
            <w:sz w:val="22"/>
            <w:szCs w:val="22"/>
          </w:rPr>
          <w:delText>your</w:delText>
        </w:r>
        <w:r w:rsidRPr="00FF6463" w:rsidDel="00F52600">
          <w:rPr>
            <w:rFonts w:asciiTheme="majorHAnsi" w:hAnsiTheme="majorHAnsi" w:cstheme="majorHAnsi"/>
            <w:sz w:val="22"/>
            <w:szCs w:val="22"/>
          </w:rPr>
          <w:delText xml:space="preserve"> choice and </w:delText>
        </w:r>
        <w:r w:rsidR="0051769D" w:rsidDel="00F52600">
          <w:rPr>
            <w:rFonts w:asciiTheme="majorHAnsi" w:hAnsiTheme="majorHAnsi" w:cstheme="majorHAnsi"/>
            <w:sz w:val="22"/>
            <w:szCs w:val="22"/>
          </w:rPr>
          <w:delText>will</w:delText>
        </w:r>
      </w:del>
      <w:ins w:id="125" w:author="Beren Barklam" w:date="2024-11-08T16:58:00Z" w16du:dateUtc="2024-11-08T16:58:00Z">
        <w:r w:rsidR="00F52600">
          <w:rPr>
            <w:rFonts w:asciiTheme="majorHAnsi" w:hAnsiTheme="majorHAnsi" w:cstheme="majorHAnsi"/>
            <w:sz w:val="22"/>
            <w:szCs w:val="22"/>
          </w:rPr>
          <w:t>your choice will</w:t>
        </w:r>
      </w:ins>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ins w:id="126" w:author="Beren Barklam" w:date="2024-11-08T16:59:00Z" w16du:dateUtc="2024-11-08T16:59:00Z">
        <w:r w:rsidR="00417A51" w:rsidRPr="00417A51">
          <w:rPr>
            <w:rFonts w:asciiTheme="majorHAnsi" w:hAnsiTheme="majorHAnsi" w:cstheme="majorHAnsi"/>
            <w:sz w:val="22"/>
            <w:szCs w:val="22"/>
          </w:rPr>
          <w:t xml:space="preserve">No further information will be collected </w:t>
        </w:r>
      </w:ins>
      <w:ins w:id="127" w:author="Beren Barklam" w:date="2024-11-08T17:00:00Z" w16du:dateUtc="2024-11-08T17:00:00Z">
        <w:r w:rsidR="001964F5">
          <w:rPr>
            <w:rFonts w:asciiTheme="majorHAnsi" w:hAnsiTheme="majorHAnsi" w:cstheme="majorHAnsi"/>
            <w:sz w:val="22"/>
            <w:szCs w:val="22"/>
          </w:rPr>
          <w:t>about them</w:t>
        </w:r>
      </w:ins>
      <w:ins w:id="128" w:author="Beren Barklam" w:date="2024-11-08T16:59:00Z" w16du:dateUtc="2024-11-08T16:59:00Z">
        <w:r w:rsidR="00417A51">
          <w:rPr>
            <w:rFonts w:asciiTheme="majorHAnsi" w:hAnsiTheme="majorHAnsi" w:cstheme="majorHAnsi"/>
            <w:sz w:val="22"/>
            <w:szCs w:val="22"/>
          </w:rPr>
          <w:t xml:space="preserve">, and </w:t>
        </w:r>
      </w:ins>
      <w:del w:id="129" w:author="Beren Barklam" w:date="2024-11-08T16:59:00Z" w16du:dateUtc="2024-11-08T16:59:00Z">
        <w:r w:rsidR="0051769D" w:rsidDel="00417A51">
          <w:rPr>
            <w:rFonts w:asciiTheme="majorHAnsi" w:hAnsiTheme="majorHAnsi" w:cstheme="majorHAnsi"/>
            <w:sz w:val="22"/>
            <w:szCs w:val="22"/>
          </w:rPr>
          <w:delText>T</w:delText>
        </w:r>
        <w:r w:rsidRPr="00FF6463" w:rsidDel="00417A51">
          <w:rPr>
            <w:rFonts w:asciiTheme="majorHAnsi" w:hAnsiTheme="majorHAnsi" w:cstheme="majorHAnsi"/>
            <w:sz w:val="22"/>
            <w:szCs w:val="22"/>
          </w:rPr>
          <w:delText xml:space="preserve">his </w:delText>
        </w:r>
      </w:del>
      <w:ins w:id="130" w:author="Beren Barklam" w:date="2024-11-08T16:59:00Z" w16du:dateUtc="2024-11-08T16:59:00Z">
        <w:r w:rsidR="00417A51">
          <w:rPr>
            <w:rFonts w:asciiTheme="majorHAnsi" w:hAnsiTheme="majorHAnsi" w:cstheme="majorHAnsi"/>
            <w:sz w:val="22"/>
            <w:szCs w:val="22"/>
          </w:rPr>
          <w:t>t</w:t>
        </w:r>
        <w:r w:rsidR="00417A51" w:rsidRPr="00FF6463">
          <w:rPr>
            <w:rFonts w:asciiTheme="majorHAnsi" w:hAnsiTheme="majorHAnsi" w:cstheme="majorHAnsi"/>
            <w:sz w:val="22"/>
            <w:szCs w:val="22"/>
          </w:rPr>
          <w:t xml:space="preserve">his </w:t>
        </w:r>
      </w:ins>
      <w:r w:rsidRPr="00FF6463">
        <w:rPr>
          <w:rFonts w:asciiTheme="majorHAnsi" w:hAnsiTheme="majorHAnsi" w:cstheme="majorHAnsi"/>
          <w:sz w:val="22"/>
          <w:szCs w:val="22"/>
        </w:rPr>
        <w:t>will not affect the standard of care that they receive.</w:t>
      </w:r>
      <w:r w:rsidR="006C3A53" w:rsidRPr="00FF6463" w:rsidDel="006C3A53">
        <w:rPr>
          <w:rFonts w:asciiTheme="majorHAnsi" w:hAnsiTheme="majorHAnsi" w:cstheme="majorHAnsi"/>
          <w:sz w:val="22"/>
          <w:szCs w:val="22"/>
        </w:rPr>
        <w:t xml:space="preserve"> </w:t>
      </w:r>
    </w:p>
    <w:p w14:paraId="52559196" w14:textId="77777777" w:rsidR="00E7603E" w:rsidRDefault="00E7603E" w:rsidP="00FF6463">
      <w:pPr>
        <w:rPr>
          <w:ins w:id="131" w:author="Beren Barklam" w:date="2024-11-08T17:14:00Z" w16du:dateUtc="2024-11-08T17:14:00Z"/>
          <w:rFonts w:asciiTheme="majorHAnsi" w:hAnsiTheme="majorHAnsi" w:cstheme="majorHAnsi"/>
          <w:sz w:val="22"/>
          <w:szCs w:val="22"/>
        </w:rPr>
      </w:pPr>
    </w:p>
    <w:p w14:paraId="7E0F7616" w14:textId="77777777" w:rsidR="00E7603E" w:rsidRPr="00E7603E" w:rsidRDefault="00E7603E" w:rsidP="00E7603E">
      <w:pPr>
        <w:tabs>
          <w:tab w:val="left" w:pos="1170"/>
          <w:tab w:val="left" w:pos="1620"/>
        </w:tabs>
        <w:spacing w:after="60" w:line="259" w:lineRule="auto"/>
        <w:rPr>
          <w:ins w:id="132" w:author="Beren Barklam" w:date="2024-11-08T17:14:00Z" w16du:dateUtc="2024-11-08T17:14:00Z"/>
          <w:rFonts w:ascii="Calibri" w:eastAsia="Calibri" w:hAnsi="Calibri" w:cs="Calibri"/>
          <w:b/>
          <w:bCs/>
          <w:sz w:val="22"/>
          <w:szCs w:val="22"/>
          <w:u w:val="single"/>
          <w:lang w:eastAsia="en-US"/>
        </w:rPr>
      </w:pPr>
      <w:ins w:id="133" w:author="Beren Barklam" w:date="2024-11-08T17:14:00Z" w16du:dateUtc="2024-11-08T17:14:00Z">
        <w:r w:rsidRPr="00E7603E">
          <w:rPr>
            <w:rFonts w:ascii="Calibri" w:eastAsia="Calibri" w:hAnsi="Calibri" w:cs="Calibri"/>
            <w:b/>
            <w:bCs/>
            <w:sz w:val="22"/>
            <w:szCs w:val="22"/>
            <w:u w:val="single"/>
            <w:lang w:eastAsia="en-US"/>
          </w:rPr>
          <w:t>Informational video</w:t>
        </w:r>
      </w:ins>
    </w:p>
    <w:p w14:paraId="3232221A" w14:textId="77777777" w:rsidR="00E7603E" w:rsidRPr="00E7603E" w:rsidRDefault="00E7603E" w:rsidP="00E7603E">
      <w:pPr>
        <w:autoSpaceDE w:val="0"/>
        <w:autoSpaceDN w:val="0"/>
        <w:adjustRightInd w:val="0"/>
        <w:contextualSpacing/>
        <w:rPr>
          <w:ins w:id="134" w:author="Beren Barklam" w:date="2024-11-08T17:14:00Z" w16du:dateUtc="2024-11-08T17:14:00Z"/>
          <w:rFonts w:ascii="Calibri" w:eastAsia="Calibri" w:hAnsi="Calibri" w:cs="Calibri"/>
          <w:bCs/>
          <w:sz w:val="22"/>
          <w:szCs w:val="22"/>
          <w:lang w:eastAsia="en-US"/>
        </w:rPr>
      </w:pPr>
    </w:p>
    <w:p w14:paraId="0BF435A7" w14:textId="11B5D3D6" w:rsidR="00B86336" w:rsidRDefault="00E7603E" w:rsidP="00E7603E">
      <w:pPr>
        <w:autoSpaceDE w:val="0"/>
        <w:autoSpaceDN w:val="0"/>
        <w:adjustRightInd w:val="0"/>
        <w:contextualSpacing/>
        <w:rPr>
          <w:ins w:id="135" w:author="Beren Barklam" w:date="2024-11-13T16:53:00Z" w16du:dateUtc="2024-11-13T16:53:00Z"/>
          <w:rFonts w:ascii="Calibri" w:eastAsia="Calibri" w:hAnsi="Calibri" w:cs="Calibri"/>
          <w:bCs/>
          <w:sz w:val="22"/>
          <w:szCs w:val="22"/>
          <w:lang w:eastAsia="en-US"/>
        </w:rPr>
      </w:pPr>
      <w:ins w:id="136" w:author="Beren Barklam" w:date="2024-11-08T17:14:00Z" w16du:dateUtc="2024-11-08T17:14:00Z">
        <w:r w:rsidRPr="00E7603E">
          <w:rPr>
            <w:rFonts w:ascii="Calibri" w:eastAsia="Calibri" w:hAnsi="Calibri" w:cs="Calibri"/>
            <w:bCs/>
            <w:sz w:val="22"/>
            <w:szCs w:val="22"/>
            <w:lang w:eastAsia="en-US"/>
          </w:rPr>
          <w:t>Please feel free to watch a short video that summarises the study by scanning the QR code below with your phone’s camera:</w:t>
        </w:r>
      </w:ins>
    </w:p>
    <w:p w14:paraId="56B96784" w14:textId="77777777" w:rsidR="004B556C" w:rsidRPr="00E7603E" w:rsidRDefault="004B556C" w:rsidP="00E7603E">
      <w:pPr>
        <w:autoSpaceDE w:val="0"/>
        <w:autoSpaceDN w:val="0"/>
        <w:adjustRightInd w:val="0"/>
        <w:contextualSpacing/>
        <w:rPr>
          <w:ins w:id="137" w:author="Beren Barklam" w:date="2024-11-08T17:14:00Z" w16du:dateUtc="2024-11-08T17:14:00Z"/>
          <w:rFonts w:ascii="Calibri" w:eastAsia="Calibri" w:hAnsi="Calibri" w:cs="Calibri"/>
          <w:bCs/>
          <w:sz w:val="22"/>
          <w:szCs w:val="22"/>
          <w:lang w:eastAsia="en-US"/>
        </w:rPr>
      </w:pPr>
    </w:p>
    <w:p w14:paraId="3FF228FC" w14:textId="37FACBD0" w:rsidR="00E7603E" w:rsidRPr="00FF6463" w:rsidRDefault="00E7603E">
      <w:pPr>
        <w:jc w:val="center"/>
        <w:rPr>
          <w:rFonts w:asciiTheme="majorHAnsi" w:hAnsiTheme="majorHAnsi" w:cstheme="majorHAnsi"/>
          <w:sz w:val="22"/>
          <w:szCs w:val="22"/>
        </w:rPr>
        <w:pPrChange w:id="138" w:author="Beren Barklam" w:date="2024-11-13T15:34:00Z" w16du:dateUtc="2024-11-13T15:34:00Z">
          <w:pPr/>
        </w:pPrChange>
      </w:pPr>
      <w:ins w:id="139" w:author="Beren Barklam" w:date="2024-11-08T17:14:00Z" w16du:dateUtc="2024-11-08T17:14:00Z">
        <w:r w:rsidRPr="00E7603E">
          <w:rPr>
            <w:rFonts w:ascii="Calibri" w:eastAsia="Calibri" w:hAnsi="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ins>
    </w:p>
    <w:p w14:paraId="3A5C1126" w14:textId="77777777" w:rsidR="00FF6463" w:rsidRDefault="00FF6463" w:rsidP="00E64E37">
      <w:pPr>
        <w:tabs>
          <w:tab w:val="left" w:pos="6115"/>
        </w:tabs>
        <w:jc w:val="both"/>
        <w:rPr>
          <w:rFonts w:ascii="Calibri" w:hAnsi="Calibri" w:cs="Calibri"/>
          <w:b/>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21AE2EDF" w14:textId="77777777" w:rsidR="00AD4FC5" w:rsidRDefault="00AD4FC5">
      <w:pPr>
        <w:rPr>
          <w:ins w:id="140" w:author="Beren Barklam" w:date="2024-11-13T15:57:00Z" w16du:dateUtc="2024-11-13T15:57:00Z"/>
          <w:rFonts w:ascii="Calibri" w:eastAsia="Calibri" w:hAnsi="Calibri" w:cs="Calibri"/>
          <w:b/>
          <w:bCs/>
          <w:color w:val="000000"/>
          <w:sz w:val="28"/>
          <w:szCs w:val="28"/>
          <w:shd w:val="clear" w:color="auto" w:fill="FFFFFF"/>
          <w:lang w:eastAsia="en-US"/>
        </w:rPr>
      </w:pPr>
      <w:ins w:id="141" w:author="Beren Barklam" w:date="2024-11-13T15:57:00Z" w16du:dateUtc="2024-11-13T15:57:00Z">
        <w:r>
          <w:rPr>
            <w:rFonts w:ascii="Calibri" w:eastAsia="Calibri" w:hAnsi="Calibri" w:cs="Calibri"/>
            <w:b/>
            <w:bCs/>
            <w:color w:val="000000"/>
            <w:sz w:val="28"/>
            <w:szCs w:val="28"/>
            <w:shd w:val="clear" w:color="auto" w:fill="FFFFFF"/>
            <w:lang w:eastAsia="en-US"/>
          </w:rPr>
          <w:br w:type="page"/>
        </w:r>
      </w:ins>
    </w:p>
    <w:p w14:paraId="1C8371A8" w14:textId="32347661" w:rsidR="001E3D36" w:rsidRDefault="001E3D36" w:rsidP="0048740C">
      <w:pPr>
        <w:tabs>
          <w:tab w:val="left" w:pos="3469"/>
        </w:tabs>
        <w:autoSpaceDE w:val="0"/>
        <w:autoSpaceDN w:val="0"/>
        <w:adjustRightInd w:val="0"/>
        <w:jc w:val="center"/>
        <w:rPr>
          <w:ins w:id="142" w:author="Beren Barklam" w:date="2024-11-13T15:56:00Z" w16du:dateUtc="2024-11-13T15:56:00Z"/>
          <w:rFonts w:ascii="Calibri" w:eastAsia="Calibri" w:hAnsi="Calibri" w:cs="Calibri"/>
          <w:b/>
          <w:bCs/>
          <w:color w:val="000000"/>
          <w:sz w:val="28"/>
          <w:szCs w:val="28"/>
          <w:shd w:val="clear" w:color="auto" w:fill="FFFFFF"/>
          <w:lang w:eastAsia="en-US"/>
        </w:rPr>
      </w:pPr>
      <w:ins w:id="143" w:author="Beren Barklam" w:date="2024-11-13T15:56:00Z" w16du:dateUtc="2024-11-13T15:56:00Z">
        <w:r>
          <w:rPr>
            <w:noProof/>
          </w:rPr>
          <w:lastRenderedPageBreak/>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ins>
    </w:p>
    <w:p w14:paraId="21F49FA0" w14:textId="763E62C7" w:rsidR="001E3D36" w:rsidDel="00D013C3" w:rsidRDefault="001E3D36" w:rsidP="0048740C">
      <w:pPr>
        <w:tabs>
          <w:tab w:val="left" w:pos="3469"/>
        </w:tabs>
        <w:autoSpaceDE w:val="0"/>
        <w:autoSpaceDN w:val="0"/>
        <w:adjustRightInd w:val="0"/>
        <w:jc w:val="center"/>
        <w:rPr>
          <w:ins w:id="144" w:author="Beren Barklam" w:date="2024-11-13T15:56:00Z" w16du:dateUtc="2024-11-13T15:56:00Z"/>
          <w:del w:id="145" w:author="Anjum, Aisha" w:date="2024-11-21T23:53:00Z" w16du:dateUtc="2024-11-21T23:53:00Z"/>
          <w:rFonts w:ascii="Calibri" w:eastAsia="Calibri" w:hAnsi="Calibri" w:cs="Calibri"/>
          <w:b/>
          <w:bCs/>
          <w:color w:val="000000"/>
          <w:sz w:val="28"/>
          <w:szCs w:val="28"/>
          <w:shd w:val="clear" w:color="auto" w:fill="FFFFFF"/>
          <w:lang w:eastAsia="en-US"/>
        </w:rPr>
      </w:pPr>
    </w:p>
    <w:p w14:paraId="2C8D59E6" w14:textId="00AA336C" w:rsidR="0048740C" w:rsidRPr="0048740C" w:rsidRDefault="0048740C" w:rsidP="0048740C">
      <w:pPr>
        <w:tabs>
          <w:tab w:val="left" w:pos="3469"/>
        </w:tabs>
        <w:autoSpaceDE w:val="0"/>
        <w:autoSpaceDN w:val="0"/>
        <w:adjustRightInd w:val="0"/>
        <w:jc w:val="center"/>
        <w:rPr>
          <w:ins w:id="146" w:author="Beren Barklam" w:date="2024-11-13T15:35:00Z" w16du:dateUtc="2024-11-13T15:35:00Z"/>
          <w:rFonts w:ascii="Calibri" w:eastAsia="Calibri" w:hAnsi="Calibri" w:cs="Calibri"/>
          <w:b/>
          <w:bCs/>
          <w:color w:val="000000"/>
          <w:sz w:val="28"/>
          <w:szCs w:val="28"/>
          <w:shd w:val="clear" w:color="auto" w:fill="FFFFFF"/>
          <w:lang w:eastAsia="en-US"/>
        </w:rPr>
      </w:pPr>
      <w:ins w:id="147" w:author="Beren Barklam" w:date="2024-11-13T15:35:00Z" w16du:dateUtc="2024-11-13T15:35:00Z">
        <w:r w:rsidRPr="0048740C">
          <w:rPr>
            <w:rFonts w:ascii="Calibri" w:eastAsia="Calibri" w:hAnsi="Calibri" w:cs="Calibri"/>
            <w:b/>
            <w:bCs/>
            <w:color w:val="000000"/>
            <w:sz w:val="28"/>
            <w:szCs w:val="28"/>
            <w:shd w:val="clear" w:color="auto" w:fill="FFFFFF"/>
            <w:lang w:eastAsia="en-US"/>
          </w:rPr>
          <w:t>CONSENT FORM FOR PATIENTS UNABLE TO GIVE CONSENT THEMSELVES</w:t>
        </w:r>
      </w:ins>
    </w:p>
    <w:p w14:paraId="7CFCB331" w14:textId="0E600929" w:rsidR="00EF1714" w:rsidDel="0048740C" w:rsidRDefault="00274913" w:rsidP="00274913">
      <w:pPr>
        <w:tabs>
          <w:tab w:val="left" w:pos="3469"/>
        </w:tabs>
        <w:autoSpaceDE w:val="0"/>
        <w:autoSpaceDN w:val="0"/>
        <w:adjustRightInd w:val="0"/>
        <w:jc w:val="center"/>
        <w:rPr>
          <w:del w:id="148" w:author="Beren Barklam" w:date="2024-11-13T15:35:00Z" w16du:dateUtc="2024-11-13T15:35:00Z"/>
          <w:rStyle w:val="normaltextrun"/>
          <w:rFonts w:ascii="Calibri" w:hAnsi="Calibri" w:cs="Calibri"/>
          <w:b/>
          <w:bCs/>
          <w:color w:val="000000"/>
          <w:sz w:val="28"/>
          <w:szCs w:val="28"/>
          <w:shd w:val="clear" w:color="auto" w:fill="FFFFFF"/>
        </w:rPr>
      </w:pPr>
      <w:del w:id="149" w:author="Beren Barklam" w:date="2024-11-13T15:35:00Z" w16du:dateUtc="2024-11-13T15:35:00Z">
        <w:r w:rsidDel="0048740C">
          <w:rPr>
            <w:rStyle w:val="normaltextrun"/>
            <w:rFonts w:ascii="Calibri" w:hAnsi="Calibri" w:cs="Calibri"/>
            <w:b/>
            <w:bCs/>
            <w:color w:val="000000"/>
            <w:sz w:val="28"/>
            <w:szCs w:val="28"/>
            <w:shd w:val="clear" w:color="auto" w:fill="FFFFFF"/>
          </w:rPr>
          <w:delText>Consent Form for Participants Unable to Give Consent Themselves</w:delText>
        </w:r>
      </w:del>
    </w:p>
    <w:p w14:paraId="36014D7E" w14:textId="5E85859B" w:rsidR="00DF5566" w:rsidRDefault="008B2FEF" w:rsidP="00274913">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14:paraId="5B31462D" w14:textId="0037C56C" w:rsidR="008B2FEF" w:rsidRDefault="008B2FEF" w:rsidP="00274913">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14:paraId="0C57E4EC" w14:textId="77777777" w:rsidR="008B2FEF" w:rsidRPr="007233C7" w:rsidRDefault="008B2FEF" w:rsidP="00274913">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Change w:id="150" w:author="Anjum, Aisha" w:date="2024-11-21T23:53:00Z" w16du:dateUtc="2024-11-21T23:53:00Z">
            <w:rPr>
              <w:rStyle w:val="normaltextrun"/>
              <w:rFonts w:ascii="Calibri" w:hAnsi="Calibri" w:cs="Calibri"/>
              <w:b/>
              <w:bCs/>
              <w:color w:val="000000"/>
              <w:sz w:val="28"/>
              <w:szCs w:val="28"/>
              <w:shd w:val="clear" w:color="auto" w:fill="FFFFFF"/>
            </w:rPr>
          </w:rPrChange>
        </w:rPr>
      </w:pPr>
    </w:p>
    <w:p w14:paraId="4F6E6643" w14:textId="760A1424" w:rsidR="00274913" w:rsidRPr="00274913" w:rsidRDefault="00274913" w:rsidP="00274913">
      <w:pPr>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7B8A9AF3">
        <w:trPr>
          <w:cantSplit/>
          <w:jc w:val="center"/>
        </w:trPr>
        <w:tc>
          <w:tcPr>
            <w:tcW w:w="2750" w:type="dxa"/>
          </w:tcPr>
          <w:p w14:paraId="0573612E" w14:textId="594A5AC0" w:rsidR="00EF1714" w:rsidRPr="00274913" w:rsidRDefault="00456B53" w:rsidP="00AD3A29">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AD3A29">
            <w:pPr>
              <w:pStyle w:val="Header"/>
              <w:spacing w:before="120" w:after="120"/>
              <w:jc w:val="both"/>
              <w:rPr>
                <w:rFonts w:ascii="Calibri" w:hAnsi="Calibri"/>
                <w:bCs/>
                <w:i/>
                <w:iCs/>
                <w:sz w:val="22"/>
                <w:szCs w:val="22"/>
              </w:rPr>
            </w:pPr>
          </w:p>
        </w:tc>
        <w:tc>
          <w:tcPr>
            <w:tcW w:w="1210" w:type="dxa"/>
          </w:tcPr>
          <w:p w14:paraId="2F46E07D" w14:textId="668074CC" w:rsidR="00EF1714" w:rsidRPr="00274913" w:rsidRDefault="00EF1714" w:rsidP="00AD3A29">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ins w:id="151" w:author="Beren Barklam" w:date="2024-11-08T14:54:00Z" w16du:dateUtc="2024-11-08T14:54:00Z">
              <w:r w:rsidR="006B626D" w:rsidRPr="006B626D">
                <w:rPr>
                  <w:rFonts w:ascii="Calibri" w:hAnsi="Calibri"/>
                  <w:b/>
                  <w:bCs/>
                  <w:sz w:val="22"/>
                  <w:szCs w:val="22"/>
                </w:rPr>
                <w:t>#</w:t>
              </w:r>
            </w:ins>
          </w:p>
        </w:tc>
        <w:tc>
          <w:tcPr>
            <w:tcW w:w="3520" w:type="dxa"/>
          </w:tcPr>
          <w:p w14:paraId="4D1EF480" w14:textId="77777777" w:rsidR="00EF1714" w:rsidRPr="00274913" w:rsidRDefault="00EF1714" w:rsidP="00AD3A29">
            <w:pPr>
              <w:pStyle w:val="Header"/>
              <w:spacing w:before="120" w:after="120"/>
              <w:jc w:val="both"/>
              <w:rPr>
                <w:rFonts w:ascii="Calibri" w:hAnsi="Calibri"/>
                <w:bCs/>
                <w:i/>
                <w:iCs/>
                <w:sz w:val="22"/>
                <w:szCs w:val="22"/>
              </w:rPr>
            </w:pPr>
          </w:p>
        </w:tc>
      </w:tr>
      <w:tr w:rsidR="00845749" w:rsidRPr="00274913" w14:paraId="03C9BADB" w14:textId="77777777" w:rsidTr="7B8A9AF3">
        <w:trPr>
          <w:cantSplit/>
          <w:jc w:val="center"/>
        </w:trPr>
        <w:tc>
          <w:tcPr>
            <w:tcW w:w="2750" w:type="dxa"/>
          </w:tcPr>
          <w:p w14:paraId="29212462" w14:textId="39DD4D4A" w:rsidR="00845749" w:rsidRPr="00274913" w:rsidRDefault="00845749" w:rsidP="00AD3A29">
            <w:pPr>
              <w:pStyle w:val="Header"/>
              <w:jc w:val="both"/>
              <w:rPr>
                <w:rFonts w:ascii="Calibri" w:hAnsi="Calibri"/>
                <w:b/>
                <w:bCs/>
                <w:sz w:val="22"/>
                <w:szCs w:val="22"/>
              </w:rPr>
            </w:pPr>
            <w:r>
              <w:rPr>
                <w:rFonts w:ascii="Calibri" w:hAnsi="Calibri"/>
                <w:b/>
                <w:bCs/>
                <w:sz w:val="22"/>
                <w:szCs w:val="22"/>
              </w:rPr>
              <w:t>Patient Name</w:t>
            </w:r>
          </w:p>
        </w:tc>
        <w:tc>
          <w:tcPr>
            <w:tcW w:w="7443" w:type="dxa"/>
            <w:gridSpan w:val="3"/>
          </w:tcPr>
          <w:p w14:paraId="777D82B1" w14:textId="77777777" w:rsidR="00845749" w:rsidRPr="00274913" w:rsidRDefault="00845749" w:rsidP="00AD3A29">
            <w:pPr>
              <w:pStyle w:val="Header"/>
              <w:spacing w:before="120" w:after="120"/>
              <w:jc w:val="both"/>
              <w:rPr>
                <w:rFonts w:ascii="Calibri" w:hAnsi="Calibri"/>
                <w:bCs/>
                <w:i/>
                <w:iCs/>
                <w:sz w:val="22"/>
                <w:szCs w:val="22"/>
              </w:rPr>
            </w:pPr>
          </w:p>
        </w:tc>
      </w:tr>
      <w:tr w:rsidR="00EF1714" w:rsidRPr="00274913" w14:paraId="10FEDE43" w14:textId="77777777" w:rsidTr="7B8A9AF3">
        <w:trPr>
          <w:cantSplit/>
          <w:trHeight w:val="604"/>
          <w:jc w:val="center"/>
        </w:trPr>
        <w:tc>
          <w:tcPr>
            <w:tcW w:w="2750" w:type="dxa"/>
          </w:tcPr>
          <w:p w14:paraId="359F0650" w14:textId="77777777" w:rsidR="00EF1714" w:rsidRDefault="00EF1714" w:rsidP="00AD3A29">
            <w:pPr>
              <w:pStyle w:val="Header"/>
              <w:rPr>
                <w:ins w:id="152" w:author="Beren Barklam" w:date="2024-11-08T14:56:00Z" w16du:dateUtc="2024-11-08T14:56:00Z"/>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2418FA97" w:rsidR="00551668" w:rsidRPr="00274913" w:rsidRDefault="00551668" w:rsidP="00AD3A29">
            <w:pPr>
              <w:pStyle w:val="Header"/>
              <w:rPr>
                <w:rFonts w:ascii="Calibri" w:hAnsi="Calibri"/>
                <w:b/>
                <w:bCs/>
                <w:sz w:val="22"/>
                <w:szCs w:val="22"/>
              </w:rPr>
            </w:pPr>
            <w:ins w:id="153" w:author="Beren Barklam" w:date="2024-11-08T14:56:00Z" w16du:dateUtc="2024-11-08T14:56:00Z">
              <w:r>
                <w:rPr>
                  <w:rFonts w:ascii="Calibri" w:hAnsi="Calibri"/>
                  <w:b/>
                  <w:bCs/>
                  <w:sz w:val="22"/>
                  <w:szCs w:val="22"/>
                </w:rPr>
                <w:t>(use CAPITALS)</w:t>
              </w:r>
            </w:ins>
          </w:p>
        </w:tc>
        <w:tc>
          <w:tcPr>
            <w:tcW w:w="7443" w:type="dxa"/>
            <w:gridSpan w:val="3"/>
          </w:tcPr>
          <w:p w14:paraId="0A26E3D3" w14:textId="77777777" w:rsidR="00EF1714" w:rsidRPr="00274913" w:rsidRDefault="00EF1714" w:rsidP="00AD3A29">
            <w:pPr>
              <w:pStyle w:val="Header"/>
              <w:spacing w:before="120" w:after="120"/>
              <w:jc w:val="both"/>
              <w:rPr>
                <w:rFonts w:ascii="Calibri" w:hAnsi="Calibri"/>
                <w:bCs/>
                <w:i/>
                <w:iCs/>
                <w:sz w:val="22"/>
                <w:szCs w:val="22"/>
              </w:rPr>
            </w:pPr>
          </w:p>
        </w:tc>
      </w:tr>
    </w:tbl>
    <w:p w14:paraId="00CB9DEB" w14:textId="77777777" w:rsidR="000F2742" w:rsidRDefault="000F2742" w:rsidP="00373ABE">
      <w:pPr>
        <w:autoSpaceDE w:val="0"/>
        <w:autoSpaceDN w:val="0"/>
        <w:adjustRightInd w:val="0"/>
        <w:rPr>
          <w:ins w:id="154" w:author="Beren Barklam" w:date="2024-11-06T14:13:00Z" w16du:dateUtc="2024-11-06T14:13:00Z"/>
          <w:rFonts w:asciiTheme="majorHAnsi" w:hAnsiTheme="majorHAnsi" w:cstheme="majorHAnsi"/>
          <w:b/>
          <w:bCs/>
          <w:sz w:val="22"/>
          <w:szCs w:val="22"/>
        </w:rPr>
      </w:pPr>
    </w:p>
    <w:p w14:paraId="08D55B74" w14:textId="5594BAA6" w:rsidR="00614C65" w:rsidRPr="00614C65" w:rsidRDefault="00614C65">
      <w:pPr>
        <w:widowControl w:val="0"/>
        <w:autoSpaceDE w:val="0"/>
        <w:autoSpaceDN w:val="0"/>
        <w:spacing w:before="37"/>
        <w:outlineLvl w:val="0"/>
        <w:rPr>
          <w:ins w:id="155" w:author="Beren Barklam" w:date="2024-11-06T14:13:00Z" w16du:dateUtc="2024-11-06T14:13:00Z"/>
          <w:rFonts w:ascii="Calibri" w:eastAsia="Calibri" w:hAnsi="Calibri" w:cs="Calibri"/>
          <w:b/>
          <w:bCs/>
          <w:sz w:val="20"/>
          <w:szCs w:val="20"/>
          <w:lang w:val="en-US" w:eastAsia="en-US"/>
          <w:rPrChange w:id="156" w:author="Beren Barklam" w:date="2024-11-06T14:13:00Z" w16du:dateUtc="2024-11-06T14:13:00Z">
            <w:rPr>
              <w:ins w:id="157" w:author="Beren Barklam" w:date="2024-11-06T14:13:00Z" w16du:dateUtc="2024-11-06T14:13:00Z"/>
              <w:rFonts w:asciiTheme="majorHAnsi" w:hAnsiTheme="majorHAnsi" w:cstheme="majorBidi"/>
              <w:b/>
              <w:bCs/>
              <w:sz w:val="22"/>
              <w:szCs w:val="22"/>
            </w:rPr>
          </w:rPrChange>
        </w:rPr>
        <w:pPrChange w:id="158" w:author="Beren Barklam" w:date="2024-11-06T14:13:00Z" w16du:dateUtc="2024-11-06T14:13:00Z">
          <w:pPr>
            <w:autoSpaceDE w:val="0"/>
            <w:autoSpaceDN w:val="0"/>
            <w:adjustRightInd w:val="0"/>
          </w:pPr>
        </w:pPrChange>
      </w:pPr>
      <w:ins w:id="159" w:author="Beren Barklam" w:date="2024-11-06T14:13:00Z">
        <w:r w:rsidRPr="77E8CC06">
          <w:rPr>
            <w:rFonts w:ascii="Calibri" w:eastAsia="Calibri" w:hAnsi="Calibri" w:cs="Calibri"/>
            <w:b/>
            <w:bCs/>
            <w:i/>
            <w:iCs/>
            <w:sz w:val="22"/>
            <w:szCs w:val="22"/>
            <w:lang w:val="en" w:eastAsia="en-US"/>
          </w:rPr>
          <w:t>Note to the Investigator</w:t>
        </w:r>
        <w:r w:rsidRPr="77E8CC06">
          <w:rPr>
            <w:rFonts w:ascii="Calibri" w:eastAsia="Calibri" w:hAnsi="Calibri" w:cs="Calibri"/>
            <w:i/>
            <w:iCs/>
            <w:sz w:val="22"/>
            <w:szCs w:val="22"/>
            <w:lang w:val="en" w:eastAsia="en-US"/>
          </w:rPr>
          <w:t xml:space="preserve">: This consent form should be used in the event the patient is incapacitated and is </w:t>
        </w:r>
        <w:r w:rsidRPr="77E8CC06">
          <w:rPr>
            <w:rFonts w:ascii="Calibri" w:eastAsia="Calibri" w:hAnsi="Calibri" w:cs="Calibri"/>
            <w:i/>
            <w:iCs/>
            <w:sz w:val="22"/>
            <w:szCs w:val="22"/>
            <w:u w:val="single"/>
            <w:lang w:val="en" w:eastAsia="en-US"/>
          </w:rPr>
          <w:t>UNABLE</w:t>
        </w:r>
        <w:r w:rsidRPr="77E8CC06">
          <w:rPr>
            <w:rFonts w:ascii="Calibri" w:eastAsia="Calibri" w:hAnsi="Calibri" w:cs="Calibri"/>
            <w:i/>
            <w:iCs/>
            <w:sz w:val="22"/>
            <w:szCs w:val="22"/>
            <w:lang w:val="en" w:eastAsia="en-US"/>
          </w:rPr>
          <w:t xml:space="preserve"> to give </w:t>
        </w:r>
        <w:del w:id="160" w:author="Anjum, Aisha" w:date="2024-11-20T23:33:00Z">
          <w:r w:rsidRPr="77E8CC06" w:rsidDel="00614C65">
            <w:rPr>
              <w:rFonts w:ascii="Calibri" w:eastAsia="Calibri" w:hAnsi="Calibri" w:cs="Calibri"/>
              <w:i/>
              <w:iCs/>
              <w:sz w:val="22"/>
              <w:szCs w:val="22"/>
              <w:lang w:val="en" w:eastAsia="en-US"/>
            </w:rPr>
            <w:delText>oral</w:delText>
          </w:r>
        </w:del>
      </w:ins>
      <w:ins w:id="161" w:author="Anjum, Aisha" w:date="2024-11-20T23:33:00Z">
        <w:r w:rsidR="26036DCB" w:rsidRPr="77E8CC06">
          <w:rPr>
            <w:rFonts w:ascii="Calibri" w:eastAsia="Calibri" w:hAnsi="Calibri" w:cs="Calibri"/>
            <w:i/>
            <w:iCs/>
            <w:sz w:val="22"/>
            <w:szCs w:val="22"/>
            <w:lang w:val="en" w:eastAsia="en-US"/>
          </w:rPr>
          <w:t>verbal</w:t>
        </w:r>
      </w:ins>
      <w:ins w:id="162" w:author="Beren Barklam" w:date="2024-11-06T14:13:00Z">
        <w:r w:rsidRPr="77E8CC06">
          <w:rPr>
            <w:rFonts w:ascii="Calibri" w:eastAsia="Calibri" w:hAnsi="Calibri" w:cs="Calibri"/>
            <w:i/>
            <w:iCs/>
            <w:sz w:val="22"/>
            <w:szCs w:val="22"/>
            <w:lang w:val="en" w:eastAsia="en-US"/>
          </w:rPr>
          <w:t xml:space="preserve"> or written consent for this study. </w:t>
        </w:r>
      </w:ins>
    </w:p>
    <w:p w14:paraId="20433A66" w14:textId="77777777" w:rsidR="00614C65" w:rsidRDefault="00614C65" w:rsidP="00373ABE">
      <w:pPr>
        <w:autoSpaceDE w:val="0"/>
        <w:autoSpaceDN w:val="0"/>
        <w:adjustRightInd w:val="0"/>
        <w:rPr>
          <w:rFonts w:asciiTheme="majorHAnsi" w:hAnsiTheme="majorHAnsi" w:cstheme="majorHAnsi"/>
          <w:b/>
          <w:bCs/>
          <w:sz w:val="22"/>
          <w:szCs w:val="22"/>
        </w:rPr>
      </w:pPr>
    </w:p>
    <w:p w14:paraId="05936C4E" w14:textId="4FD90075" w:rsidR="00771927" w:rsidRDefault="00373ABE" w:rsidP="00373ABE">
      <w:pPr>
        <w:autoSpaceDE w:val="0"/>
        <w:autoSpaceDN w:val="0"/>
        <w:adjustRightInd w:val="0"/>
        <w:rPr>
          <w:ins w:id="163" w:author="Beren Barklam" w:date="2024-11-06T14:14:00Z" w16du:dateUtc="2024-11-06T14:14:00Z"/>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sidR="005944F0">
        <w:rPr>
          <w:rFonts w:asciiTheme="majorHAnsi" w:hAnsiTheme="majorHAnsi" w:cstheme="majorHAnsi"/>
          <w:b/>
          <w:bCs/>
          <w:sz w:val="22"/>
          <w:szCs w:val="22"/>
        </w:rPr>
        <w:br/>
      </w:r>
    </w:p>
    <w:p w14:paraId="2712FE2F" w14:textId="77777777" w:rsidR="00F400A7" w:rsidRPr="00614C65" w:rsidRDefault="00F400A7" w:rsidP="00F400A7">
      <w:pPr>
        <w:widowControl w:val="0"/>
        <w:autoSpaceDE w:val="0"/>
        <w:autoSpaceDN w:val="0"/>
        <w:ind w:right="323"/>
        <w:rPr>
          <w:ins w:id="164" w:author="Beren Barklam" w:date="2024-11-06T14:14:00Z" w16du:dateUtc="2024-11-06T14:14:00Z"/>
          <w:rFonts w:ascii="Calibri" w:eastAsia="Calibri" w:hAnsi="Calibri" w:cs="Calibri"/>
          <w:sz w:val="20"/>
          <w:szCs w:val="20"/>
          <w:lang w:val="en-US" w:eastAsia="en-US"/>
        </w:rPr>
      </w:pPr>
      <w:ins w:id="165" w:author="Beren Barklam" w:date="2024-11-06T14:14:00Z" w16du:dateUtc="2024-11-06T14:14:00Z">
        <w:r w:rsidRPr="00614C65">
          <w:rPr>
            <w:rFonts w:ascii="Calibri" w:eastAsia="Calibri" w:hAnsi="Calibri" w:cs="Calibri"/>
            <w:sz w:val="22"/>
            <w:szCs w:val="22"/>
            <w:lang w:val="en" w:eastAsia="en-US"/>
          </w:rPr>
          <w:t>I have been asked to give consent for the study participation of the following person:</w:t>
        </w:r>
      </w:ins>
    </w:p>
    <w:p w14:paraId="1EAE21ED" w14:textId="69EBB1AC" w:rsidR="00F400A7" w:rsidRPr="00614C65" w:rsidRDefault="00F400A7" w:rsidP="00F400A7">
      <w:pPr>
        <w:widowControl w:val="0"/>
        <w:autoSpaceDE w:val="0"/>
        <w:autoSpaceDN w:val="0"/>
        <w:spacing w:before="8"/>
        <w:rPr>
          <w:ins w:id="166" w:author="Beren Barklam" w:date="2024-11-06T14:14:00Z" w16du:dateUtc="2024-11-06T14:14:00Z"/>
          <w:rFonts w:ascii="Calibri" w:eastAsia="Calibri" w:hAnsi="Calibri" w:cs="Calibri"/>
          <w:sz w:val="20"/>
          <w:szCs w:val="20"/>
          <w:lang w:val="en-US" w:eastAsia="en-US"/>
        </w:rPr>
      </w:pPr>
    </w:p>
    <w:p w14:paraId="19583434" w14:textId="77777777" w:rsidR="00F400A7" w:rsidRPr="00614C65" w:rsidRDefault="00F400A7" w:rsidP="00F400A7">
      <w:pPr>
        <w:widowControl w:val="0"/>
        <w:autoSpaceDE w:val="0"/>
        <w:autoSpaceDN w:val="0"/>
        <w:rPr>
          <w:ins w:id="167" w:author="Beren Barklam" w:date="2024-11-06T14:14:00Z" w16du:dateUtc="2024-11-06T14:14:00Z"/>
          <w:rFonts w:ascii="Calibri" w:eastAsia="Calibri" w:hAnsi="Calibri" w:cs="Calibri"/>
          <w:sz w:val="22"/>
          <w:szCs w:val="22"/>
          <w:lang w:val="en" w:eastAsia="en-US"/>
        </w:rPr>
      </w:pPr>
      <w:ins w:id="168" w:author="Beren Barklam" w:date="2024-11-06T14:14:00Z" w16du:dateUtc="2024-11-06T14:14:00Z">
        <w:r w:rsidRPr="00614C65">
          <w:rPr>
            <w:rFonts w:ascii="Calibri" w:eastAsia="Calibri" w:hAnsi="Calibri" w:cs="Calibri"/>
            <w:sz w:val="22"/>
            <w:szCs w:val="22"/>
            <w:lang w:val="en" w:eastAsia="en-US"/>
          </w:rPr>
          <w:t>Patient’s name: _____________________________</w:t>
        </w:r>
      </w:ins>
    </w:p>
    <w:p w14:paraId="67D75DB8" w14:textId="77777777" w:rsidR="00F400A7" w:rsidRPr="00614C65" w:rsidRDefault="00F400A7" w:rsidP="00F400A7">
      <w:pPr>
        <w:widowControl w:val="0"/>
        <w:autoSpaceDE w:val="0"/>
        <w:autoSpaceDN w:val="0"/>
        <w:rPr>
          <w:ins w:id="169" w:author="Beren Barklam" w:date="2024-11-06T14:14:00Z" w16du:dateUtc="2024-11-06T14:14:00Z"/>
          <w:rFonts w:ascii="Calibri" w:eastAsia="Calibri" w:hAnsi="Calibri" w:cs="Calibri"/>
          <w:sz w:val="22"/>
          <w:szCs w:val="22"/>
          <w:lang w:val="en" w:eastAsia="en-US"/>
        </w:rPr>
      </w:pPr>
    </w:p>
    <w:p w14:paraId="4C3349D7" w14:textId="77777777" w:rsidR="00F400A7" w:rsidRPr="00614C65" w:rsidRDefault="00F400A7" w:rsidP="00F400A7">
      <w:pPr>
        <w:widowControl w:val="0"/>
        <w:autoSpaceDE w:val="0"/>
        <w:autoSpaceDN w:val="0"/>
        <w:rPr>
          <w:ins w:id="170" w:author="Beren Barklam" w:date="2024-11-06T14:14:00Z" w16du:dateUtc="2024-11-06T14:14:00Z"/>
          <w:rFonts w:ascii="Calibri" w:eastAsia="Calibri" w:hAnsi="Calibri" w:cs="Calibri"/>
          <w:sz w:val="22"/>
          <w:szCs w:val="22"/>
          <w:lang w:val="en" w:eastAsia="en-US"/>
        </w:rPr>
      </w:pPr>
      <w:ins w:id="171" w:author="Beren Barklam" w:date="2024-11-06T14:14:00Z" w16du:dateUtc="2024-11-06T14:14:00Z">
        <w:r w:rsidRPr="00614C65">
          <w:rPr>
            <w:rFonts w:ascii="Calibri" w:eastAsia="Calibri" w:hAnsi="Calibri" w:cs="Calibri"/>
            <w:sz w:val="22"/>
            <w:szCs w:val="22"/>
            <w:lang w:val="en" w:eastAsia="en-US"/>
          </w:rPr>
          <w:t>My relationship to the patient: _______________________________________</w:t>
        </w:r>
      </w:ins>
    </w:p>
    <w:p w14:paraId="513A2ADD" w14:textId="77777777" w:rsidR="00F400A7" w:rsidRPr="00614C65" w:rsidRDefault="00F400A7" w:rsidP="00F400A7">
      <w:pPr>
        <w:widowControl w:val="0"/>
        <w:autoSpaceDE w:val="0"/>
        <w:autoSpaceDN w:val="0"/>
        <w:rPr>
          <w:ins w:id="172" w:author="Beren Barklam" w:date="2024-11-06T14:14:00Z" w16du:dateUtc="2024-11-06T14:14:00Z"/>
          <w:rFonts w:ascii="Calibri" w:eastAsia="Calibri" w:hAnsi="Calibri" w:cs="Calibri"/>
          <w:sz w:val="22"/>
          <w:szCs w:val="22"/>
          <w:lang w:val="en" w:eastAsia="en-US"/>
        </w:rPr>
      </w:pPr>
    </w:p>
    <w:p w14:paraId="3C47003B" w14:textId="3DFD6C61" w:rsidR="00F400A7" w:rsidRPr="00F400A7" w:rsidRDefault="00F400A7">
      <w:pPr>
        <w:widowControl w:val="0"/>
        <w:autoSpaceDE w:val="0"/>
        <w:autoSpaceDN w:val="0"/>
        <w:spacing w:before="59"/>
        <w:ind w:right="323"/>
        <w:rPr>
          <w:ins w:id="173" w:author="Beren Barklam" w:date="2024-11-06T14:14:00Z" w16du:dateUtc="2024-11-06T14:14:00Z"/>
          <w:rFonts w:ascii="Calibri" w:eastAsia="Calibri" w:hAnsi="Calibri" w:cs="Calibri"/>
          <w:sz w:val="22"/>
          <w:szCs w:val="22"/>
          <w:u w:val="single"/>
          <w:lang w:val="en" w:eastAsia="en-US"/>
          <w:rPrChange w:id="174" w:author="Beren Barklam" w:date="2024-11-06T14:14:00Z" w16du:dateUtc="2024-11-06T14:14:00Z">
            <w:rPr>
              <w:ins w:id="175" w:author="Beren Barklam" w:date="2024-11-06T14:14:00Z" w16du:dateUtc="2024-11-06T14:14:00Z"/>
              <w:rFonts w:asciiTheme="majorHAnsi" w:hAnsiTheme="majorHAnsi" w:cstheme="majorHAnsi"/>
              <w:b/>
              <w:bCs/>
              <w:sz w:val="22"/>
              <w:szCs w:val="22"/>
            </w:rPr>
          </w:rPrChange>
        </w:rPr>
        <w:pPrChange w:id="176" w:author="Beren Barklam" w:date="2024-11-06T14:14:00Z" w16du:dateUtc="2024-11-06T14:14:00Z">
          <w:pPr>
            <w:autoSpaceDE w:val="0"/>
            <w:autoSpaceDN w:val="0"/>
            <w:adjustRightInd w:val="0"/>
          </w:pPr>
        </w:pPrChange>
      </w:pPr>
      <w:ins w:id="177" w:author="Beren Barklam" w:date="2024-11-06T14:14:00Z" w16du:dateUtc="2024-11-06T14:14:00Z">
        <w:r w:rsidRPr="00614C65">
          <w:rPr>
            <w:rFonts w:ascii="Calibri" w:eastAsia="Calibri" w:hAnsi="Calibri" w:cs="Calibri"/>
            <w:sz w:val="22"/>
            <w:szCs w:val="22"/>
            <w:u w:val="single"/>
            <w:lang w:val="en" w:eastAsia="en-US"/>
          </w:rPr>
          <w:t>I confirm that I have the legal right to give consent for study participation on behalf of the patient.</w:t>
        </w:r>
      </w:ins>
    </w:p>
    <w:p w14:paraId="6C30B3C2" w14:textId="77777777" w:rsidR="00F400A7" w:rsidRPr="00373ABE" w:rsidRDefault="00F400A7" w:rsidP="00373ABE">
      <w:pPr>
        <w:autoSpaceDE w:val="0"/>
        <w:autoSpaceDN w:val="0"/>
        <w:adjustRightInd w:val="0"/>
        <w:rPr>
          <w:rFonts w:asciiTheme="majorHAnsi" w:hAnsiTheme="majorHAnsi" w:cstheme="majorHAnsi"/>
          <w:b/>
          <w:bCs/>
          <w:sz w:val="22"/>
          <w:szCs w:val="22"/>
        </w:rPr>
      </w:pPr>
    </w:p>
    <w:p w14:paraId="46D8C9DF" w14:textId="71C17509" w:rsidR="00614C65" w:rsidRPr="00F400A7" w:rsidRDefault="00373ABE" w:rsidP="00771927">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00771927" w:rsidRPr="00373ABE">
        <w:rPr>
          <w:rFonts w:asciiTheme="majorHAnsi" w:hAnsiTheme="majorHAnsi" w:cstheme="majorHAnsi"/>
          <w:bCs/>
          <w:i/>
        </w:rPr>
        <w:t>surname)</w:t>
      </w:r>
      <w:del w:id="178" w:author="Beren Barklam" w:date="2024-11-13T15:35:00Z" w16du:dateUtc="2024-11-13T15:35:00Z">
        <w:r w:rsidR="00771927" w:rsidRPr="00373ABE" w:rsidDel="0048740C">
          <w:rPr>
            <w:rFonts w:asciiTheme="majorHAnsi" w:hAnsiTheme="majorHAnsi" w:cstheme="majorHAnsi"/>
            <w:bCs/>
          </w:rPr>
          <w:delText xml:space="preserve"> </w:delText>
        </w:r>
      </w:del>
      <w:r w:rsidR="00771927" w:rsidRPr="00373ABE">
        <w:rPr>
          <w:rFonts w:asciiTheme="majorHAnsi" w:hAnsiTheme="majorHAnsi" w:cstheme="majorHAnsi"/>
          <w:bCs/>
        </w:rPr>
        <w:t>…</w:t>
      </w:r>
      <w:r w:rsidRPr="00373ABE">
        <w:rPr>
          <w:rFonts w:asciiTheme="majorHAnsi" w:hAnsiTheme="majorHAnsi" w:cstheme="majorHAnsi"/>
          <w:bCs/>
        </w:rPr>
        <w:t>……………………………………………………………………………………………</w:t>
      </w:r>
      <w:ins w:id="179" w:author="Beren Barklam" w:date="2024-11-11T09:58:00Z" w16du:dateUtc="2024-11-11T09:58:00Z">
        <w:r w:rsidR="007C088D">
          <w:rPr>
            <w:rFonts w:asciiTheme="majorHAnsi" w:hAnsiTheme="majorHAnsi" w:cstheme="majorHAnsi"/>
            <w:bCs/>
          </w:rPr>
          <w:t>,</w:t>
        </w:r>
      </w:ins>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 </w:t>
      </w:r>
      <w:r w:rsidRPr="00373ABE">
        <w:rPr>
          <w:rFonts w:asciiTheme="majorHAnsi" w:hAnsiTheme="majorHAnsi" w:cstheme="majorHAnsi"/>
          <w:bCs/>
        </w:rPr>
        <w:t>to take part in the study.</w:t>
      </w:r>
    </w:p>
    <w:p w14:paraId="56508647" w14:textId="77777777" w:rsidR="000F2742" w:rsidRPr="00771927" w:rsidRDefault="000F2742" w:rsidP="0077192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14:paraId="2507ABC4" w14:textId="77777777" w:rsidTr="77E8CC06">
        <w:trPr>
          <w:jc w:val="center"/>
        </w:trPr>
        <w:tc>
          <w:tcPr>
            <w:tcW w:w="1470" w:type="dxa"/>
          </w:tcPr>
          <w:p w14:paraId="4749F167"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bookmarkStart w:id="180" w:name="_Hlk52799912"/>
          </w:p>
        </w:tc>
        <w:tc>
          <w:tcPr>
            <w:tcW w:w="8595" w:type="dxa"/>
          </w:tcPr>
          <w:p w14:paraId="7ABEE8C3" w14:textId="2F42B57D" w:rsidR="00373ABE" w:rsidRDefault="00373ABE" w:rsidP="00DC0947">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ins w:id="181" w:author="Beren Barklam" w:date="2024-11-13T15:35:00Z" w16du:dateUtc="2024-11-13T15:35:00Z">
              <w:r w:rsidR="00F67582">
                <w:rPr>
                  <w:rStyle w:val="normaltextrun"/>
                  <w:rFonts w:cs="Calibri"/>
                  <w:color w:val="000000"/>
                  <w:shd w:val="clear" w:color="auto" w:fill="FFFFFF"/>
                </w:rPr>
                <w:t>(</w:t>
              </w:r>
            </w:ins>
            <w:ins w:id="182" w:author="Beren Barklam" w:date="2024-11-13T15:36:00Z" w16du:dateUtc="2024-11-13T15:36:00Z">
              <w:r w:rsidR="00F67582">
                <w:rPr>
                  <w:rStyle w:val="normaltextrun"/>
                  <w:rFonts w:cs="Calibri"/>
                  <w:color w:val="000000"/>
                  <w:shd w:val="clear" w:color="auto" w:fill="FFFFFF"/>
                </w:rPr>
                <w:t xml:space="preserve">or had read to me) </w:t>
              </w:r>
            </w:ins>
            <w:r>
              <w:rPr>
                <w:rStyle w:val="normaltextrun"/>
                <w:rFonts w:cs="Calibri"/>
                <w:color w:val="000000"/>
                <w:shd w:val="clear" w:color="auto" w:fill="FFFFFF"/>
              </w:rPr>
              <w:t xml:space="preserve">and </w:t>
            </w:r>
            <w:del w:id="183" w:author="Beren Barklam" w:date="2024-11-13T15:36:00Z" w16du:dateUtc="2024-11-13T15:36:00Z">
              <w:r w:rsidDel="008B1F16">
                <w:rPr>
                  <w:rStyle w:val="normaltextrun"/>
                  <w:rFonts w:cs="Calibri"/>
                  <w:color w:val="000000"/>
                  <w:shd w:val="clear" w:color="auto" w:fill="FFFFFF"/>
                </w:rPr>
                <w:delText xml:space="preserve">understand </w:delText>
              </w:r>
            </w:del>
            <w:ins w:id="184" w:author="Beren Barklam" w:date="2024-11-13T15:36:00Z" w16du:dateUtc="2024-11-13T15:36:00Z">
              <w:r w:rsidR="008B1F16">
                <w:rPr>
                  <w:rStyle w:val="normaltextrun"/>
                  <w:rFonts w:cs="Calibri"/>
                  <w:color w:val="000000"/>
                  <w:shd w:val="clear" w:color="auto" w:fill="FFFFFF"/>
                </w:rPr>
                <w:t xml:space="preserve">understood </w:t>
              </w:r>
            </w:ins>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14:paraId="08F473B5"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rPr>
            </w:pPr>
          </w:p>
        </w:tc>
      </w:tr>
      <w:tr w:rsidR="00373ABE" w14:paraId="667BD235" w14:textId="77777777" w:rsidTr="77E8CC06">
        <w:trPr>
          <w:jc w:val="center"/>
        </w:trPr>
        <w:tc>
          <w:tcPr>
            <w:tcW w:w="1470" w:type="dxa"/>
          </w:tcPr>
          <w:p w14:paraId="32553CD8"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CD23A9C" w14:textId="50EBB9FE" w:rsidR="00C21BFB" w:rsidRDefault="2E0E7852" w:rsidP="6DF636B3">
            <w:pPr>
              <w:pStyle w:val="ColorfulList-Accent11"/>
              <w:autoSpaceDE w:val="0"/>
              <w:autoSpaceDN w:val="0"/>
              <w:adjustRightInd w:val="0"/>
              <w:spacing w:after="0" w:line="240" w:lineRule="auto"/>
              <w:ind w:left="0"/>
              <w:rPr>
                <w:ins w:id="185" w:author="Beren Barklam" w:date="2024-11-06T14:24:00Z" w16du:dateUtc="2024-11-06T14:24:00Z"/>
                <w:rFonts w:cs="Calibri"/>
                <w:b/>
                <w:bCs/>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73D88DC2">
              <w:rPr>
                <w:rStyle w:val="normaltextrun"/>
                <w:rFonts w:cs="Calibri"/>
                <w:color w:val="000000"/>
                <w:shd w:val="clear" w:color="auto" w:fill="FFFFFF"/>
              </w:rPr>
              <w:t>m</w:t>
            </w:r>
            <w:r w:rsidR="73D88DC2">
              <w:rPr>
                <w:rStyle w:val="normaltextrun"/>
                <w:color w:val="000000"/>
                <w:shd w:val="clear" w:color="auto" w:fill="FFFFFF"/>
              </w:rPr>
              <w:t xml:space="preserve">y </w:t>
            </w:r>
            <w:r w:rsidR="73D88DC2">
              <w:rPr>
                <w:rStyle w:val="normaltextrun"/>
                <w:rFonts w:cs="Calibri"/>
                <w:color w:val="000000"/>
                <w:bdr w:val="none" w:sz="0" w:space="0" w:color="auto" w:frame="1"/>
                <w:lang w:val="en-US"/>
              </w:rPr>
              <w:t>relative/friend/</w:t>
            </w:r>
            <w:r w:rsidR="4F0BC822">
              <w:rPr>
                <w:rStyle w:val="normaltextrun"/>
                <w:rFonts w:cs="Calibri"/>
                <w:color w:val="000000"/>
                <w:bdr w:val="none" w:sz="0" w:space="0" w:color="auto" w:frame="1"/>
                <w:lang w:val="en-US"/>
              </w:rPr>
              <w:t>other</w:t>
            </w:r>
            <w:r w:rsidR="73D88DC2">
              <w:rPr>
                <w:rStyle w:val="normaltextrun"/>
                <w:rFonts w:cs="Calibri"/>
                <w:color w:val="000000"/>
                <w:bdr w:val="none" w:sz="0" w:space="0" w:color="auto" w:frame="1"/>
                <w:lang w:val="en-US"/>
              </w:rPr>
              <w:t xml:space="preserve"> </w:t>
            </w:r>
            <w:r>
              <w:rPr>
                <w:rStyle w:val="normaltextrun"/>
                <w:rFonts w:cs="Calibri"/>
                <w:color w:val="000000"/>
                <w:shd w:val="clear" w:color="auto" w:fill="FFFFFF"/>
              </w:rPr>
              <w:t xml:space="preserve">to participate in the </w:t>
            </w:r>
            <w:r w:rsidRPr="10C4FBE0">
              <w:rPr>
                <w:rFonts w:cs="Calibri"/>
              </w:rPr>
              <w:t>following domains:</w:t>
            </w:r>
            <w:ins w:id="186" w:author="Beren Barklam" w:date="2024-11-08T17:42:00Z" w16du:dateUtc="2024-11-08T17:42:00Z">
              <w:r w:rsidR="00C0775B">
                <w:rPr>
                  <w:rFonts w:cs="Calibri"/>
                </w:rPr>
                <w:t xml:space="preserve"> </w:t>
              </w:r>
            </w:ins>
            <w:del w:id="187" w:author="Beren Barklam" w:date="2024-11-06T14:23:00Z" w16du:dateUtc="2024-11-06T14:23:00Z">
              <w:r w:rsidRPr="10C4FBE0" w:rsidDel="007F4A69">
                <w:rPr>
                  <w:rFonts w:cs="Calibri"/>
                </w:rPr>
                <w:delText xml:space="preserve"> -</w:delText>
              </w:r>
              <w:r w:rsidRPr="10C4FBE0" w:rsidDel="007F4A69">
                <w:rPr>
                  <w:rFonts w:cs="Calibri"/>
                  <w:b/>
                  <w:bCs/>
                </w:rPr>
                <w:delText xml:space="preserve"> </w:delText>
              </w:r>
            </w:del>
            <w:ins w:id="188" w:author="Beren Barklam" w:date="2024-11-06T14:23:00Z" w16du:dateUtc="2024-11-06T14:23:00Z">
              <w:r w:rsidR="00726655" w:rsidRPr="00726655">
                <w:rPr>
                  <w:rFonts w:cs="Calibri"/>
                  <w:b/>
                  <w:bCs/>
                </w:rPr>
                <w:t>antibiotics, macrolides, corticosteroids, influenza (flu) antivirals, immune modulators</w:t>
              </w:r>
            </w:ins>
            <w:ins w:id="189" w:author="Beren Barklam" w:date="2024-11-06T14:24:00Z" w16du:dateUtc="2024-11-06T14:24:00Z">
              <w:r w:rsidR="00726655">
                <w:rPr>
                  <w:rFonts w:cs="Calibri"/>
                  <w:b/>
                  <w:bCs/>
                </w:rPr>
                <w:t>,</w:t>
              </w:r>
            </w:ins>
            <w:ins w:id="190" w:author="Beren Barklam" w:date="2024-11-06T14:23:00Z" w16du:dateUtc="2024-11-06T14:23:00Z">
              <w:r w:rsidR="00726655" w:rsidRPr="00726655">
                <w:rPr>
                  <w:rFonts w:cs="Calibri"/>
                  <w:b/>
                  <w:bCs/>
                </w:rPr>
                <w:t xml:space="preserve"> or immunoglobulin therapy</w:t>
              </w:r>
            </w:ins>
            <w:del w:id="191" w:author="Beren Barklam" w:date="2024-11-06T14:23:00Z" w16du:dateUtc="2024-11-06T14:23:00Z">
              <w:r w:rsidRPr="10C4FBE0" w:rsidDel="007F4A69">
                <w:rPr>
                  <w:rFonts w:cs="Calibri"/>
                  <w:b/>
                  <w:bCs/>
                </w:rPr>
                <w:delText xml:space="preserve"> </w:delText>
              </w:r>
            </w:del>
            <w:del w:id="192" w:author="Beren Barklam" w:date="2024-11-06T14:24:00Z" w16du:dateUtc="2024-11-06T14:24:00Z">
              <w:r w:rsidRPr="10C4FBE0" w:rsidDel="00726655">
                <w:rPr>
                  <w:rFonts w:cs="Calibri"/>
                  <w:b/>
                  <w:bCs/>
                </w:rPr>
                <w:delText xml:space="preserve">immunoglobulin domain, influenza antiviral domain, steroid domain, immune modulation domain, antibiotic domain, </w:delText>
              </w:r>
              <w:r w:rsidRPr="10C4FBE0" w:rsidDel="00726655">
                <w:rPr>
                  <w:rFonts w:cs="Calibri"/>
                </w:rPr>
                <w:delText xml:space="preserve">or </w:delText>
              </w:r>
              <w:r w:rsidRPr="10C4FBE0" w:rsidDel="00726655">
                <w:rPr>
                  <w:rFonts w:cs="Calibri"/>
                  <w:b/>
                  <w:bCs/>
                </w:rPr>
                <w:delText xml:space="preserve">macrolide domain </w:delText>
              </w:r>
            </w:del>
          </w:p>
          <w:p w14:paraId="435F903E" w14:textId="41F34276" w:rsidR="000B62DB" w:rsidRDefault="2E0E7852" w:rsidP="6DF636B3">
            <w:pPr>
              <w:pStyle w:val="ColorfulList-Accent11"/>
              <w:autoSpaceDE w:val="0"/>
              <w:autoSpaceDN w:val="0"/>
              <w:adjustRightInd w:val="0"/>
              <w:spacing w:after="0" w:line="240" w:lineRule="auto"/>
              <w:ind w:left="0"/>
              <w:rPr>
                <w:ins w:id="193" w:author="Beren Barklam" w:date="2024-11-06T14:24:00Z" w16du:dateUtc="2024-11-06T14:24:00Z"/>
                <w:rFonts w:cs="Calibri"/>
                <w:i/>
                <w:iCs/>
                <w:highlight w:val="yellow"/>
              </w:rPr>
            </w:pPr>
            <w:r w:rsidRPr="00C21BFB">
              <w:rPr>
                <w:rFonts w:cs="Calibri"/>
                <w:i/>
                <w:iCs/>
                <w:highlight w:val="yellow"/>
                <w:rPrChange w:id="194" w:author="Beren Barklam" w:date="2024-11-06T14:25:00Z" w16du:dateUtc="2024-11-06T14:25:00Z">
                  <w:rPr>
                    <w:rFonts w:cs="Calibri"/>
                    <w:highlight w:val="yellow"/>
                  </w:rPr>
                </w:rPrChange>
              </w:rPr>
              <w:t>(d</w:t>
            </w:r>
            <w:r w:rsidRPr="00C21BFB">
              <w:rPr>
                <w:rFonts w:cs="Calibri"/>
                <w:i/>
                <w:iCs/>
                <w:highlight w:val="yellow"/>
              </w:rPr>
              <w:t>elete domain</w:t>
            </w:r>
            <w:ins w:id="195" w:author="Beren Barklam" w:date="2024-11-06T14:25:00Z" w16du:dateUtc="2024-11-06T14:25:00Z">
              <w:r w:rsidR="00C21BFB">
                <w:rPr>
                  <w:rFonts w:cs="Calibri"/>
                  <w:i/>
                  <w:iCs/>
                  <w:highlight w:val="yellow"/>
                </w:rPr>
                <w:t>(</w:t>
              </w:r>
            </w:ins>
            <w:r w:rsidRPr="00C21BFB">
              <w:rPr>
                <w:rFonts w:cs="Calibri"/>
                <w:i/>
                <w:iCs/>
                <w:highlight w:val="yellow"/>
              </w:rPr>
              <w:t>s</w:t>
            </w:r>
            <w:ins w:id="196" w:author="Beren Barklam" w:date="2024-11-06T14:25:00Z" w16du:dateUtc="2024-11-06T14:25:00Z">
              <w:r w:rsidR="00C21BFB">
                <w:rPr>
                  <w:rFonts w:cs="Calibri"/>
                  <w:i/>
                  <w:iCs/>
                  <w:highlight w:val="yellow"/>
                </w:rPr>
                <w:t>) that the</w:t>
              </w:r>
            </w:ins>
            <w:r w:rsidRPr="00C21BFB">
              <w:rPr>
                <w:rFonts w:cs="Calibri"/>
                <w:i/>
                <w:iCs/>
                <w:highlight w:val="yellow"/>
              </w:rPr>
              <w:t xml:space="preserve"> </w:t>
            </w:r>
            <w:r w:rsidR="240E2C2F" w:rsidRPr="00C21BFB">
              <w:rPr>
                <w:rFonts w:cs="Calibri"/>
                <w:i/>
                <w:iCs/>
                <w:highlight w:val="yellow"/>
              </w:rPr>
              <w:t xml:space="preserve">site is </w:t>
            </w:r>
            <w:r w:rsidRPr="00C21BFB">
              <w:rPr>
                <w:rFonts w:cs="Calibri"/>
                <w:i/>
                <w:iCs/>
                <w:highlight w:val="yellow"/>
              </w:rPr>
              <w:t>not participating in</w:t>
            </w:r>
            <w:ins w:id="197" w:author="Beren Barklam" w:date="2024-11-06T14:24:00Z" w16du:dateUtc="2024-11-06T14:24:00Z">
              <w:r w:rsidR="000B62DB" w:rsidRPr="00C21BFB">
                <w:rPr>
                  <w:rFonts w:cs="Calibri"/>
                  <w:i/>
                  <w:iCs/>
                  <w:highlight w:val="yellow"/>
                </w:rPr>
                <w:t>)</w:t>
              </w:r>
            </w:ins>
            <w:del w:id="198" w:author="Beren Barklam" w:date="2024-11-06T14:24:00Z" w16du:dateUtc="2024-11-06T14:24:00Z">
              <w:r w:rsidRPr="005944F0" w:rsidDel="000B62DB">
                <w:rPr>
                  <w:rFonts w:cs="Calibri"/>
                  <w:i/>
                  <w:iCs/>
                  <w:highlight w:val="yellow"/>
                </w:rPr>
                <w:delText xml:space="preserve"> and </w:delText>
              </w:r>
            </w:del>
          </w:p>
          <w:p w14:paraId="6CC5C2DD" w14:textId="40759CF0" w:rsidR="00830F1A" w:rsidDel="00830F1A" w:rsidRDefault="000B62DB" w:rsidP="6DF636B3">
            <w:pPr>
              <w:pStyle w:val="ColorfulList-Accent11"/>
              <w:autoSpaceDE w:val="0"/>
              <w:autoSpaceDN w:val="0"/>
              <w:adjustRightInd w:val="0"/>
              <w:spacing w:after="0" w:line="240" w:lineRule="auto"/>
              <w:ind w:left="0"/>
              <w:rPr>
                <w:del w:id="199" w:author="Beren Barklam" w:date="2024-11-13T15:47:00Z" w16du:dateUtc="2024-11-13T15:47:00Z"/>
                <w:rFonts w:cs="Calibri"/>
                <w:i/>
                <w:iCs/>
              </w:rPr>
            </w:pPr>
            <w:ins w:id="200" w:author="Beren Barklam" w:date="2024-11-06T14:24:00Z" w16du:dateUtc="2024-11-06T14:24:00Z">
              <w:r w:rsidRPr="00892D45">
                <w:rPr>
                  <w:rFonts w:cs="Calibri"/>
                  <w:i/>
                  <w:iCs/>
                  <w:rPrChange w:id="201" w:author="Anjum, Aisha" w:date="2024-11-26T16:25:00Z" w16du:dateUtc="2024-11-26T16:25:00Z">
                    <w:rPr>
                      <w:rFonts w:cs="Calibri"/>
                      <w:i/>
                      <w:iCs/>
                      <w:highlight w:val="yellow"/>
                    </w:rPr>
                  </w:rPrChange>
                </w:rPr>
                <w:t>(</w:t>
              </w:r>
            </w:ins>
            <w:r w:rsidR="2E0E7852" w:rsidRPr="00892D45">
              <w:rPr>
                <w:rFonts w:cs="Calibri"/>
                <w:i/>
                <w:iCs/>
                <w:rPrChange w:id="202" w:author="Anjum, Aisha" w:date="2024-11-26T16:25:00Z" w16du:dateUtc="2024-11-26T16:25:00Z">
                  <w:rPr>
                    <w:rFonts w:cs="Calibri"/>
                    <w:i/>
                    <w:iCs/>
                    <w:highlight w:val="yellow"/>
                  </w:rPr>
                </w:rPrChange>
              </w:rPr>
              <w:t>strikethrough domain</w:t>
            </w:r>
            <w:ins w:id="203" w:author="Beren Barklam" w:date="2024-11-06T14:24:00Z" w16du:dateUtc="2024-11-06T14:24:00Z">
              <w:r w:rsidR="00C21BFB" w:rsidRPr="00892D45">
                <w:rPr>
                  <w:rFonts w:cs="Calibri"/>
                  <w:i/>
                  <w:iCs/>
                  <w:rPrChange w:id="204" w:author="Anjum, Aisha" w:date="2024-11-26T16:25:00Z" w16du:dateUtc="2024-11-26T16:25:00Z">
                    <w:rPr>
                      <w:rFonts w:cs="Calibri"/>
                      <w:i/>
                      <w:iCs/>
                      <w:highlight w:val="yellow"/>
                    </w:rPr>
                  </w:rPrChange>
                </w:rPr>
                <w:t>(s)</w:t>
              </w:r>
            </w:ins>
            <w:r w:rsidR="2E0E7852" w:rsidRPr="00892D45">
              <w:rPr>
                <w:rFonts w:cs="Calibri"/>
                <w:i/>
                <w:iCs/>
                <w:rPrChange w:id="205" w:author="Anjum, Aisha" w:date="2024-11-26T16:25:00Z" w16du:dateUtc="2024-11-26T16:25:00Z">
                  <w:rPr>
                    <w:rFonts w:cs="Calibri"/>
                    <w:i/>
                    <w:iCs/>
                    <w:highlight w:val="yellow"/>
                  </w:rPr>
                </w:rPrChange>
              </w:rPr>
              <w:t xml:space="preserve"> if </w:t>
            </w:r>
            <w:ins w:id="206" w:author="Beren Barklam" w:date="2024-11-06T14:24:00Z" w16du:dateUtc="2024-11-06T14:24:00Z">
              <w:r w:rsidR="00C21BFB" w:rsidRPr="00892D45">
                <w:rPr>
                  <w:rFonts w:cs="Calibri"/>
                  <w:i/>
                  <w:iCs/>
                  <w:rPrChange w:id="207" w:author="Anjum, Aisha" w:date="2024-11-26T16:25:00Z" w16du:dateUtc="2024-11-26T16:25:00Z">
                    <w:rPr>
                      <w:rFonts w:cs="Calibri"/>
                      <w:i/>
                      <w:iCs/>
                      <w:highlight w:val="yellow"/>
                    </w:rPr>
                  </w:rPrChange>
                </w:rPr>
                <w:t xml:space="preserve">the </w:t>
              </w:r>
            </w:ins>
            <w:r w:rsidR="43280954" w:rsidRPr="00892D45">
              <w:rPr>
                <w:rFonts w:cs="Calibri"/>
                <w:i/>
                <w:iCs/>
                <w:rPrChange w:id="208" w:author="Anjum, Aisha" w:date="2024-11-26T16:25:00Z" w16du:dateUtc="2024-11-26T16:25:00Z">
                  <w:rPr>
                    <w:rFonts w:cs="Calibri"/>
                    <w:i/>
                    <w:iCs/>
                    <w:highlight w:val="yellow"/>
                  </w:rPr>
                </w:rPrChange>
              </w:rPr>
              <w:t>representative</w:t>
            </w:r>
            <w:r w:rsidR="2E0E7852" w:rsidRPr="00892D45">
              <w:rPr>
                <w:rFonts w:cs="Calibri"/>
                <w:i/>
                <w:iCs/>
                <w:rPrChange w:id="209" w:author="Anjum, Aisha" w:date="2024-11-26T16:25:00Z" w16du:dateUtc="2024-11-26T16:25:00Z">
                  <w:rPr>
                    <w:rFonts w:cs="Calibri"/>
                    <w:i/>
                    <w:iCs/>
                    <w:highlight w:val="yellow"/>
                  </w:rPr>
                </w:rPrChange>
              </w:rPr>
              <w:t xml:space="preserve"> does not agree)</w:t>
            </w:r>
          </w:p>
          <w:p w14:paraId="6633A633"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rPr>
            </w:pPr>
          </w:p>
        </w:tc>
      </w:tr>
      <w:tr w:rsidR="00373ABE" w14:paraId="2A619839" w14:textId="77777777" w:rsidTr="77E8CC06">
        <w:trPr>
          <w:jc w:val="center"/>
        </w:trPr>
        <w:tc>
          <w:tcPr>
            <w:tcW w:w="1470" w:type="dxa"/>
          </w:tcPr>
          <w:p w14:paraId="373C39BC" w14:textId="77777777" w:rsidR="00373ABE" w:rsidRPr="00CF2B20"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31D134D" w14:textId="15009365" w:rsidR="00373ABE" w:rsidRDefault="00373ABE" w:rsidP="00DC0947">
            <w:pPr>
              <w:pStyle w:val="ColorfulList-Accent11"/>
              <w:autoSpaceDE w:val="0"/>
              <w:autoSpaceDN w:val="0"/>
              <w:adjustRightInd w:val="0"/>
              <w:spacing w:after="0" w:line="240" w:lineRule="auto"/>
              <w:ind w:left="0"/>
              <w:rPr>
                <w:ins w:id="210" w:author="Beren Barklam" w:date="2024-11-13T15:47:00Z" w16du:dateUtc="2024-11-13T15:47:00Z"/>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ins w:id="211" w:author="Beren Barklam" w:date="2024-11-18T12:44:00Z" w16du:dateUtc="2024-11-18T12:44:00Z">
              <w:r w:rsidR="00D05703">
                <w:rPr>
                  <w:rStyle w:val="normaltextrun"/>
                  <w:rFonts w:cs="Calibri"/>
                  <w:color w:val="000000"/>
                  <w:shd w:val="clear" w:color="auto" w:fill="FFFFFF"/>
                  <w:lang w:val="en-US"/>
                </w:rPr>
                <w:t>m</w:t>
              </w:r>
              <w:r w:rsidR="00D05703">
                <w:rPr>
                  <w:rStyle w:val="normaltextrun"/>
                  <w:color w:val="000000"/>
                  <w:shd w:val="clear" w:color="auto" w:fill="FFFFFF"/>
                  <w:lang w:val="en-US"/>
                </w:rPr>
                <w:t xml:space="preserve">y </w:t>
              </w:r>
            </w:ins>
            <w:ins w:id="212" w:author="Beren Barklam" w:date="2024-11-13T15:37:00Z" w16du:dateUtc="2024-11-13T15:37:00Z">
              <w:r w:rsidR="00B10B96" w:rsidRPr="00B10B96">
                <w:rPr>
                  <w:rStyle w:val="normaltextrun"/>
                  <w:rFonts w:cs="Calibri"/>
                  <w:color w:val="000000"/>
                  <w:shd w:val="clear" w:color="auto" w:fill="FFFFFF"/>
                  <w:lang w:val="en-US"/>
                </w:rPr>
                <w:t>relative/friend/other’s</w:t>
              </w:r>
              <w:r w:rsidR="00B10B96">
                <w:rPr>
                  <w:rStyle w:val="normaltextrun"/>
                  <w:rFonts w:cs="Calibri"/>
                  <w:color w:val="000000"/>
                  <w:shd w:val="clear" w:color="auto" w:fill="FFFFFF"/>
                  <w:lang w:val="en-US"/>
                </w:rPr>
                <w:t xml:space="preserve"> </w:t>
              </w:r>
            </w:ins>
            <w:del w:id="213" w:author="Beren Barklam" w:date="2024-11-13T15:37:00Z" w16du:dateUtc="2024-11-13T15:37:00Z">
              <w:r w:rsidDel="00B10B96">
                <w:rPr>
                  <w:rStyle w:val="normaltextrun"/>
                  <w:rFonts w:cs="Calibri"/>
                  <w:color w:val="000000"/>
                  <w:shd w:val="clear" w:color="auto" w:fill="FFFFFF"/>
                  <w:lang w:val="en-US"/>
                </w:rPr>
                <w:delText xml:space="preserve">would be the person for whom I am providing consent’s </w:delText>
              </w:r>
            </w:del>
            <w:r>
              <w:rPr>
                <w:rStyle w:val="normaltextrun"/>
                <w:rFonts w:cs="Calibri"/>
                <w:color w:val="000000"/>
                <w:shd w:val="clear" w:color="auto" w:fill="FFFFFF"/>
                <w:lang w:val="en-US"/>
              </w:rPr>
              <w:t>wishes</w:t>
            </w:r>
            <w:ins w:id="214" w:author="Beren Barklam" w:date="2024-11-13T15:37:00Z" w16du:dateUtc="2024-11-13T15:37:00Z">
              <w:r w:rsidR="00B10B96">
                <w:rPr>
                  <w:rStyle w:val="normaltextrun"/>
                  <w:rFonts w:cs="Calibri"/>
                  <w:color w:val="000000"/>
                  <w:shd w:val="clear" w:color="auto" w:fill="FFFFFF"/>
                  <w:lang w:val="en-US"/>
                </w:rPr>
                <w:t xml:space="preserve"> would be</w:t>
              </w:r>
            </w:ins>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p w14:paraId="68FC1940" w14:textId="43202050" w:rsidR="00830F1A" w:rsidRPr="001A6F8D" w:rsidRDefault="00830F1A" w:rsidP="00DC0947">
            <w:pPr>
              <w:pStyle w:val="ColorfulList-Accent11"/>
              <w:autoSpaceDE w:val="0"/>
              <w:autoSpaceDN w:val="0"/>
              <w:adjustRightInd w:val="0"/>
              <w:spacing w:after="0" w:line="240" w:lineRule="auto"/>
              <w:ind w:left="0"/>
              <w:rPr>
                <w:rFonts w:cs="Calibri"/>
                <w:bCs/>
              </w:rPr>
            </w:pPr>
          </w:p>
        </w:tc>
      </w:tr>
      <w:tr w:rsidR="003828DE" w14:paraId="1C0B2892" w14:textId="77777777" w:rsidTr="77E8CC06">
        <w:trPr>
          <w:jc w:val="center"/>
          <w:ins w:id="215" w:author="Beren Barklam" w:date="2024-11-06T15:17:00Z"/>
        </w:trPr>
        <w:tc>
          <w:tcPr>
            <w:tcW w:w="1470" w:type="dxa"/>
          </w:tcPr>
          <w:p w14:paraId="0F17029A" w14:textId="77777777" w:rsidR="003828DE" w:rsidRPr="00CF2B20" w:rsidRDefault="003828DE" w:rsidP="00DC0947">
            <w:pPr>
              <w:pStyle w:val="ColorfulList-Accent11"/>
              <w:autoSpaceDE w:val="0"/>
              <w:autoSpaceDN w:val="0"/>
              <w:adjustRightInd w:val="0"/>
              <w:spacing w:after="0" w:line="240" w:lineRule="auto"/>
              <w:ind w:left="0"/>
              <w:contextualSpacing w:val="0"/>
              <w:rPr>
                <w:ins w:id="216" w:author="Beren Barklam" w:date="2024-11-06T15:17:00Z" w16du:dateUtc="2024-11-06T15:17:00Z"/>
                <w:rFonts w:cs="Calibri"/>
                <w:sz w:val="80"/>
                <w:szCs w:val="80"/>
              </w:rPr>
            </w:pPr>
          </w:p>
        </w:tc>
        <w:tc>
          <w:tcPr>
            <w:tcW w:w="8595" w:type="dxa"/>
          </w:tcPr>
          <w:p w14:paraId="00CB8DCA" w14:textId="6C13C433" w:rsidR="003828DE" w:rsidRDefault="003828DE" w:rsidP="00DC0947">
            <w:pPr>
              <w:pStyle w:val="ColorfulList-Accent11"/>
              <w:autoSpaceDE w:val="0"/>
              <w:autoSpaceDN w:val="0"/>
              <w:adjustRightInd w:val="0"/>
              <w:spacing w:after="0" w:line="240" w:lineRule="auto"/>
              <w:ind w:left="0"/>
              <w:rPr>
                <w:ins w:id="217" w:author="Beren Barklam" w:date="2024-11-06T15:17:00Z" w16du:dateUtc="2024-11-06T15:17:00Z"/>
                <w:rStyle w:val="normaltextrun"/>
                <w:rFonts w:cs="Calibri"/>
                <w:color w:val="000000"/>
                <w:shd w:val="clear" w:color="auto" w:fill="FFFFFF"/>
                <w:lang w:val="en-US"/>
              </w:rPr>
            </w:pPr>
            <w:ins w:id="218" w:author="Beren Barklam" w:date="2024-11-06T15:17:00Z" w16du:dateUtc="2024-11-06T15:17:00Z">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I understand that my relative/friend/other's identity will never be given to any third parties, and any information collected will remain confidential.</w:t>
              </w:r>
            </w:ins>
          </w:p>
        </w:tc>
      </w:tr>
      <w:tr w:rsidR="00373ABE" w14:paraId="31547FA5" w14:textId="77777777" w:rsidTr="77E8CC06">
        <w:trPr>
          <w:jc w:val="center"/>
        </w:trPr>
        <w:tc>
          <w:tcPr>
            <w:tcW w:w="1470" w:type="dxa"/>
          </w:tcPr>
          <w:p w14:paraId="7D1992BA"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46804E5" w14:textId="3E6E3D49" w:rsidR="00373ABE" w:rsidRDefault="003828DE" w:rsidP="00373ABE">
            <w:pPr>
              <w:pStyle w:val="ColorfulList-Accent11"/>
              <w:autoSpaceDE w:val="0"/>
              <w:autoSpaceDN w:val="0"/>
              <w:adjustRightInd w:val="0"/>
              <w:spacing w:after="0" w:line="240" w:lineRule="auto"/>
              <w:ind w:left="0"/>
              <w:rPr>
                <w:rFonts w:cs="Calibri"/>
                <w:bCs/>
              </w:rPr>
            </w:pPr>
            <w:ins w:id="219" w:author="Beren Barklam" w:date="2024-11-06T15:17:00Z" w16du:dateUtc="2024-11-06T15:17:00Z">
              <w:r>
                <w:rPr>
                  <w:rFonts w:cs="Calibri"/>
                  <w:bCs/>
                </w:rPr>
                <w:t>5</w:t>
              </w:r>
            </w:ins>
            <w:del w:id="220" w:author="Beren Barklam" w:date="2024-11-06T15:17:00Z" w16du:dateUtc="2024-11-06T15:17:00Z">
              <w:r w:rsidR="00373ABE" w:rsidDel="003828DE">
                <w:rPr>
                  <w:rFonts w:cs="Calibri"/>
                  <w:bCs/>
                </w:rPr>
                <w:delText>4</w:delText>
              </w:r>
            </w:del>
            <w:r w:rsidR="00373ABE">
              <w:rPr>
                <w:rFonts w:cs="Calibri"/>
                <w:bCs/>
              </w:rPr>
              <w:t xml:space="preserve">. </w:t>
            </w:r>
            <w:r w:rsidR="00373ABE">
              <w:rPr>
                <w:rStyle w:val="normaltextrun"/>
                <w:rFonts w:cs="Calibri"/>
                <w:color w:val="000000"/>
                <w:shd w:val="clear" w:color="auto" w:fill="FFFFFF"/>
                <w:lang w:val="en-US"/>
              </w:rPr>
              <w:t xml:space="preserve">I understand that </w:t>
            </w:r>
            <w:del w:id="221" w:author="Beren Barklam" w:date="2024-11-13T15:37:00Z" w16du:dateUtc="2024-11-13T15:37:00Z">
              <w:r w:rsidR="00373ABE" w:rsidDel="0043388A">
                <w:rPr>
                  <w:rStyle w:val="normaltextrun"/>
                  <w:rFonts w:cs="Calibri"/>
                  <w:color w:val="000000"/>
                  <w:shd w:val="clear" w:color="auto" w:fill="FFFFFF"/>
                  <w:lang w:val="en-US"/>
                </w:rPr>
                <w:delText xml:space="preserve">sections of any of </w:delText>
              </w:r>
            </w:del>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other’s</w:t>
            </w:r>
            <w:r w:rsidR="00373ABE">
              <w:rPr>
                <w:rStyle w:val="normaltextrun"/>
                <w:rFonts w:cs="Calibri"/>
                <w:color w:val="000000"/>
                <w:shd w:val="clear" w:color="auto" w:fill="FFFFFF"/>
                <w:lang w:val="en-US"/>
              </w:rPr>
              <w:t xml:space="preserve"> medical </w:t>
            </w:r>
            <w:del w:id="222" w:author="Beren Barklam" w:date="2024-11-06T14:21:00Z" w16du:dateUtc="2024-11-06T14:21:00Z">
              <w:r w:rsidR="00373ABE" w:rsidDel="00DB7624">
                <w:rPr>
                  <w:rStyle w:val="normaltextrun"/>
                  <w:rFonts w:cs="Calibri"/>
                  <w:color w:val="000000"/>
                  <w:shd w:val="clear" w:color="auto" w:fill="FFFFFF"/>
                  <w:lang w:val="en-US"/>
                </w:rPr>
                <w:delText>notes</w:delText>
              </w:r>
            </w:del>
            <w:ins w:id="223" w:author="Beren Barklam" w:date="2024-11-06T14:21:00Z" w16du:dateUtc="2024-11-06T14:21:00Z">
              <w:r w:rsidR="00DB7624" w:rsidRPr="00DB7624">
                <w:rPr>
                  <w:rStyle w:val="normaltextrun"/>
                  <w:rFonts w:cs="Calibri"/>
                  <w:color w:val="000000"/>
                  <w:shd w:val="clear" w:color="auto" w:fill="FFFFFF"/>
                  <w:lang w:val="en-US"/>
                </w:rPr>
                <w:t>records and other personal data generated during the study</w:t>
              </w:r>
            </w:ins>
            <w:r w:rsidR="00373ABE">
              <w:rPr>
                <w:rStyle w:val="normaltextrun"/>
                <w:rFonts w:cs="Calibri"/>
                <w:color w:val="000000"/>
                <w:shd w:val="clear" w:color="auto" w:fill="FFFFFF"/>
                <w:lang w:val="en-US"/>
              </w:rPr>
              <w:t xml:space="preserve"> may be looked at by </w:t>
            </w:r>
            <w:del w:id="224" w:author="Beren Barklam" w:date="2024-11-06T14:22:00Z" w16du:dateUtc="2024-11-06T14:22:00Z">
              <w:r w:rsidR="00373ABE" w:rsidDel="00DB7624">
                <w:rPr>
                  <w:rStyle w:val="normaltextrun"/>
                  <w:rFonts w:cs="Calibri"/>
                  <w:color w:val="000000"/>
                  <w:shd w:val="clear" w:color="auto" w:fill="FFFFFF"/>
                  <w:lang w:val="en-US"/>
                </w:rPr>
                <w:delText xml:space="preserve">responsible individuals’ </w:delText>
              </w:r>
            </w:del>
            <w:r w:rsidR="00373ABE" w:rsidRPr="001A6F8D">
              <w:rPr>
                <w:rFonts w:cs="Calibri"/>
                <w:bCs/>
              </w:rPr>
              <w:t xml:space="preserve">representatives of the sponsor (UMC Utrecht), by people working on behalf of the sponsor, and by representatives of </w:t>
            </w:r>
            <w:del w:id="225" w:author="Beren Barklam" w:date="2024-11-06T14:22:00Z" w16du:dateUtc="2024-11-06T14:22:00Z">
              <w:r w:rsidR="00373ABE" w:rsidRPr="001A6F8D" w:rsidDel="00A43510">
                <w:rPr>
                  <w:rFonts w:cs="Calibri"/>
                  <w:bCs/>
                </w:rPr>
                <w:delText>R</w:delText>
              </w:r>
            </w:del>
            <w:ins w:id="226" w:author="Beren Barklam" w:date="2024-11-06T14:22:00Z" w16du:dateUtc="2024-11-06T14:22:00Z">
              <w:r w:rsidR="00A43510">
                <w:rPr>
                  <w:rFonts w:cs="Calibri"/>
                  <w:bCs/>
                </w:rPr>
                <w:t>r</w:t>
              </w:r>
            </w:ins>
            <w:r w:rsidR="00373ABE" w:rsidRPr="001A6F8D">
              <w:rPr>
                <w:rFonts w:cs="Calibri"/>
                <w:bCs/>
              </w:rPr>
              <w:t>egulatory authorities, ICNARC</w:t>
            </w:r>
            <w:ins w:id="227" w:author="Beren Barklam" w:date="2024-11-06T14:22:00Z" w16du:dateUtc="2024-11-06T14:22:00Z">
              <w:r w:rsidR="00A43510">
                <w:rPr>
                  <w:rFonts w:cs="Calibri"/>
                  <w:bCs/>
                </w:rPr>
                <w:t>,</w:t>
              </w:r>
            </w:ins>
            <w:r w:rsidR="00373ABE" w:rsidRPr="001A6F8D">
              <w:rPr>
                <w:rFonts w:cs="Calibri"/>
                <w:bCs/>
              </w:rPr>
              <w:t xml:space="preserve"> and NHS Digital</w:t>
            </w:r>
            <w:ins w:id="228" w:author="Beren Barklam" w:date="2024-11-06T14:22:00Z" w16du:dateUtc="2024-11-06T14:22:00Z">
              <w:r w:rsidR="00A43510">
                <w:rPr>
                  <w:rFonts w:cs="Calibri"/>
                  <w:bCs/>
                </w:rPr>
                <w:t>,</w:t>
              </w:r>
            </w:ins>
            <w:r w:rsidR="00373ABE" w:rsidRPr="001A6F8D">
              <w:rPr>
                <w:rFonts w:cs="Calibri"/>
                <w:bCs/>
              </w:rPr>
              <w:t xml:space="preserve"> where it is relevant to </w:t>
            </w:r>
            <w:r w:rsidR="00373ABE">
              <w:rPr>
                <w:rFonts w:cs="Calibri"/>
                <w:bCs/>
              </w:rPr>
              <w:t>their</w:t>
            </w:r>
            <w:r w:rsidR="00373ABE" w:rsidRPr="001A6F8D">
              <w:rPr>
                <w:rFonts w:cs="Calibri"/>
                <w:bCs/>
              </w:rPr>
              <w:t xml:space="preserve"> taking part in this research</w:t>
            </w:r>
            <w:r w:rsidR="00373ABE">
              <w:rPr>
                <w:rFonts w:cs="Calibri"/>
                <w:bCs/>
              </w:rPr>
              <w:t>.</w:t>
            </w:r>
          </w:p>
          <w:p w14:paraId="11EFA332" w14:textId="41F30DDF" w:rsidR="00373ABE" w:rsidRPr="00373ABE" w:rsidRDefault="00373ABE" w:rsidP="00373ABE">
            <w:pPr>
              <w:pStyle w:val="ColorfulList-Accent11"/>
              <w:autoSpaceDE w:val="0"/>
              <w:autoSpaceDN w:val="0"/>
              <w:adjustRightInd w:val="0"/>
              <w:spacing w:after="0" w:line="240" w:lineRule="auto"/>
              <w:ind w:left="0"/>
              <w:rPr>
                <w:color w:val="000000"/>
                <w:shd w:val="clear" w:color="auto" w:fill="FFFFFF"/>
                <w:lang w:val="en-US"/>
              </w:rPr>
            </w:pPr>
          </w:p>
        </w:tc>
      </w:tr>
      <w:tr w:rsidR="00373ABE" w14:paraId="15B9FEDF" w14:textId="77777777" w:rsidTr="77E8CC06">
        <w:trPr>
          <w:jc w:val="center"/>
        </w:trPr>
        <w:tc>
          <w:tcPr>
            <w:tcW w:w="1470" w:type="dxa"/>
          </w:tcPr>
          <w:p w14:paraId="11B1A58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728C612" w14:textId="3F3B12C8" w:rsidR="00373ABE" w:rsidRDefault="003828DE" w:rsidP="00DC0947">
            <w:pPr>
              <w:pStyle w:val="ColorfulList-Accent11"/>
              <w:autoSpaceDE w:val="0"/>
              <w:autoSpaceDN w:val="0"/>
              <w:adjustRightInd w:val="0"/>
              <w:spacing w:after="0" w:line="240" w:lineRule="auto"/>
              <w:ind w:left="0"/>
              <w:mirrorIndents/>
              <w:rPr>
                <w:rFonts w:cs="Calibri"/>
                <w:bCs/>
              </w:rPr>
            </w:pPr>
            <w:ins w:id="229" w:author="Beren Barklam" w:date="2024-11-06T15:17:00Z" w16du:dateUtc="2024-11-06T15:17:00Z">
              <w:r>
                <w:rPr>
                  <w:rFonts w:cs="Calibri"/>
                  <w:bCs/>
                </w:rPr>
                <w:t>6</w:t>
              </w:r>
            </w:ins>
            <w:del w:id="230" w:author="Beren Barklam" w:date="2024-11-06T15:17:00Z" w16du:dateUtc="2024-11-06T15:17:00Z">
              <w:r w:rsidR="00373ABE" w:rsidDel="003828DE">
                <w:rPr>
                  <w:rFonts w:cs="Calibri"/>
                  <w:bCs/>
                </w:rPr>
                <w:delText>5</w:delText>
              </w:r>
            </w:del>
            <w:r w:rsidR="00373ABE">
              <w:rPr>
                <w:rFonts w:cs="Calibri"/>
                <w:bCs/>
              </w:rPr>
              <w:t xml:space="preserve">. </w:t>
            </w:r>
            <w:r w:rsidR="00373ABE" w:rsidRPr="001A6F8D">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del w:id="231" w:author="Beren Barklam" w:date="2024-11-06T14:21:00Z" w16du:dateUtc="2024-11-06T14:21:00Z">
              <w:r w:rsidR="00585FAA" w:rsidDel="005C04F0">
                <w:rPr>
                  <w:rStyle w:val="normaltextrun"/>
                  <w:rFonts w:cs="Calibri"/>
                  <w:color w:val="000000"/>
                  <w:bdr w:val="none" w:sz="0" w:space="0" w:color="auto" w:frame="1"/>
                  <w:lang w:val="en-US"/>
                </w:rPr>
                <w:delText>’s</w:delText>
              </w:r>
            </w:del>
            <w:r w:rsidR="00373ABE" w:rsidRPr="001A6F8D">
              <w:rPr>
                <w:rFonts w:cs="Calibri"/>
                <w:bCs/>
              </w:rPr>
              <w:t xml:space="preserve"> will </w:t>
            </w:r>
            <w:ins w:id="232" w:author="Beren Barklam" w:date="2024-11-06T14:21:00Z" w16du:dateUtc="2024-11-06T14:21:00Z">
              <w:r w:rsidR="00DA695B" w:rsidRPr="00DA695B">
                <w:rPr>
                  <w:rFonts w:cs="Calibri"/>
                  <w:bCs/>
                </w:rPr>
                <w:t>allow the researchers to decide how to use the results of this study</w:t>
              </w:r>
              <w:r w:rsidR="00DA695B">
                <w:rPr>
                  <w:rFonts w:cs="Calibri"/>
                  <w:bCs/>
                </w:rPr>
                <w:t>.</w:t>
              </w:r>
            </w:ins>
            <w:del w:id="233" w:author="Beren Barklam" w:date="2024-11-06T14:21:00Z" w16du:dateUtc="2024-11-06T14:21:00Z">
              <w:r w:rsidR="00373ABE" w:rsidRPr="001A6F8D" w:rsidDel="00DA695B">
                <w:rPr>
                  <w:rFonts w:cs="Calibri"/>
                  <w:bCs/>
                </w:rPr>
                <w:delText>not seek to restrict the use to which the results of the study may be put.</w:delText>
              </w:r>
            </w:del>
          </w:p>
          <w:p w14:paraId="2243950E" w14:textId="77777777" w:rsidR="00373ABE" w:rsidRPr="001A6F8D" w:rsidRDefault="00373ABE" w:rsidP="00DC0947">
            <w:pPr>
              <w:pStyle w:val="ColorfulList-Accent11"/>
              <w:autoSpaceDE w:val="0"/>
              <w:autoSpaceDN w:val="0"/>
              <w:adjustRightInd w:val="0"/>
              <w:spacing w:after="0" w:line="240" w:lineRule="auto"/>
              <w:ind w:left="0"/>
              <w:mirrorIndents/>
              <w:rPr>
                <w:rFonts w:cs="Calibri"/>
                <w:bCs/>
              </w:rPr>
            </w:pPr>
          </w:p>
        </w:tc>
      </w:tr>
      <w:tr w:rsidR="00373ABE" w14:paraId="20D68780" w14:textId="77777777" w:rsidTr="77E8CC06">
        <w:trPr>
          <w:jc w:val="center"/>
        </w:trPr>
        <w:tc>
          <w:tcPr>
            <w:tcW w:w="1470" w:type="dxa"/>
          </w:tcPr>
          <w:p w14:paraId="1B73811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13AEAEC" w14:textId="408CB581" w:rsidR="00373ABE" w:rsidRPr="001A6F8D" w:rsidRDefault="003828DE" w:rsidP="00373ABE">
            <w:pPr>
              <w:pStyle w:val="ColorfulList-Accent11"/>
              <w:autoSpaceDE w:val="0"/>
              <w:autoSpaceDN w:val="0"/>
              <w:adjustRightInd w:val="0"/>
              <w:spacing w:after="0" w:line="240" w:lineRule="auto"/>
              <w:ind w:left="0"/>
              <w:rPr>
                <w:rFonts w:cs="Calibri"/>
                <w:bCs/>
              </w:rPr>
            </w:pPr>
            <w:ins w:id="234" w:author="Beren Barklam" w:date="2024-11-06T15:17:00Z" w16du:dateUtc="2024-11-06T15:17:00Z">
              <w:r>
                <w:rPr>
                  <w:rFonts w:cs="Calibri"/>
                  <w:bCs/>
                </w:rPr>
                <w:t>7</w:t>
              </w:r>
            </w:ins>
            <w:del w:id="235" w:author="Beren Barklam" w:date="2024-11-06T15:17:00Z" w16du:dateUtc="2024-11-06T15:17:00Z">
              <w:r w:rsidR="00373ABE" w:rsidDel="003828DE">
                <w:rPr>
                  <w:rFonts w:cs="Calibri"/>
                  <w:bCs/>
                </w:rPr>
                <w:delText>6</w:delText>
              </w:r>
            </w:del>
            <w:r w:rsidR="00373ABE">
              <w:rPr>
                <w:rFonts w:cs="Calibri"/>
                <w:bCs/>
              </w:rPr>
              <w:t xml:space="preserve">. </w:t>
            </w:r>
            <w:r w:rsidR="00373ABE" w:rsidRPr="001A6F8D">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be contacted by ICNARC </w:t>
            </w:r>
            <w:r w:rsidR="00373ABE">
              <w:rPr>
                <w:rFonts w:cs="Calibri"/>
                <w:bCs/>
              </w:rPr>
              <w:t xml:space="preserve">or the local hospital </w:t>
            </w:r>
            <w:r w:rsidR="00373ABE" w:rsidRPr="001A6F8D">
              <w:rPr>
                <w:rFonts w:cs="Calibri"/>
                <w:bCs/>
              </w:rPr>
              <w:t xml:space="preserve">in six months to </w:t>
            </w:r>
            <w:del w:id="236" w:author="Beren Barklam" w:date="2024-11-13T15:38:00Z" w16du:dateUtc="2024-11-13T15:38:00Z">
              <w:r w:rsidR="00373ABE" w:rsidRPr="001A6F8D" w:rsidDel="0043388A">
                <w:rPr>
                  <w:rFonts w:cs="Calibri"/>
                  <w:bCs/>
                </w:rPr>
                <w:delText xml:space="preserve">ask </w:delText>
              </w:r>
            </w:del>
            <w:ins w:id="237" w:author="Beren Barklam" w:date="2024-11-13T15:38:00Z" w16du:dateUtc="2024-11-13T15:38:00Z">
              <w:r w:rsidR="0043388A">
                <w:rPr>
                  <w:rFonts w:cs="Calibri"/>
                  <w:bCs/>
                </w:rPr>
                <w:t>an</w:t>
              </w:r>
              <w:r w:rsidR="0043388A">
                <w:rPr>
                  <w:bCs/>
                </w:rPr>
                <w:t>swer questions</w:t>
              </w:r>
              <w:r w:rsidR="0043388A" w:rsidRPr="001A6F8D">
                <w:rPr>
                  <w:rFonts w:cs="Calibri"/>
                  <w:bCs/>
                </w:rPr>
                <w:t xml:space="preserve"> </w:t>
              </w:r>
            </w:ins>
            <w:r w:rsidR="00373ABE" w:rsidRPr="001A6F8D">
              <w:rPr>
                <w:rFonts w:cs="Calibri"/>
                <w:bCs/>
              </w:rPr>
              <w:t xml:space="preserve">about </w:t>
            </w:r>
            <w:r w:rsidR="00373ABE">
              <w:rPr>
                <w:rFonts w:cs="Calibri"/>
                <w:bCs/>
              </w:rPr>
              <w:t>their</w:t>
            </w:r>
            <w:r w:rsidR="00373ABE" w:rsidRPr="001A6F8D">
              <w:rPr>
                <w:rFonts w:cs="Calibri"/>
                <w:bCs/>
              </w:rPr>
              <w:t xml:space="preserve"> quality of life and wellbeing. </w:t>
            </w:r>
          </w:p>
          <w:p w14:paraId="0BF3BE41" w14:textId="06B5D7C4" w:rsidR="00373ABE" w:rsidRPr="001A6F8D" w:rsidRDefault="00373ABE" w:rsidP="00DC0947">
            <w:pPr>
              <w:pStyle w:val="ColorfulList-Accent11"/>
              <w:tabs>
                <w:tab w:val="left" w:pos="709"/>
              </w:tabs>
              <w:autoSpaceDE w:val="0"/>
              <w:autoSpaceDN w:val="0"/>
              <w:adjustRightInd w:val="0"/>
              <w:spacing w:after="0" w:line="240" w:lineRule="auto"/>
              <w:ind w:left="0"/>
              <w:rPr>
                <w:rFonts w:cs="Calibri"/>
                <w:bCs/>
              </w:rPr>
            </w:pPr>
          </w:p>
        </w:tc>
      </w:tr>
      <w:tr w:rsidR="00373ABE" w14:paraId="7F27F15F" w14:textId="77777777" w:rsidTr="77E8CC06">
        <w:trPr>
          <w:jc w:val="center"/>
        </w:trPr>
        <w:tc>
          <w:tcPr>
            <w:tcW w:w="1470" w:type="dxa"/>
          </w:tcPr>
          <w:p w14:paraId="7B7A55CE"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3ABB65" w14:textId="7D80E72F" w:rsidR="00373ABE" w:rsidRPr="001A6F8D" w:rsidRDefault="36D77963" w:rsidP="77E8CC06">
            <w:pPr>
              <w:pStyle w:val="ColorfulList-Accent11"/>
              <w:autoSpaceDE w:val="0"/>
              <w:autoSpaceDN w:val="0"/>
              <w:adjustRightInd w:val="0"/>
              <w:spacing w:after="0" w:line="240" w:lineRule="auto"/>
              <w:ind w:left="0"/>
              <w:rPr>
                <w:rFonts w:cs="Calibri"/>
              </w:rPr>
            </w:pPr>
            <w:ins w:id="238" w:author="Beren Barklam" w:date="2024-11-06T15:17:00Z" w16du:dateUtc="2024-11-06T15:17:00Z">
              <w:r w:rsidRPr="77E8CC06">
                <w:rPr>
                  <w:rFonts w:cs="Calibri"/>
                </w:rPr>
                <w:t>8</w:t>
              </w:r>
            </w:ins>
            <w:del w:id="239" w:author="Beren Barklam" w:date="2024-11-06T15:17:00Z" w16du:dateUtc="2024-11-06T15:17:00Z">
              <w:r w:rsidR="003828DE" w:rsidRPr="77E8CC06" w:rsidDel="00373ABE">
                <w:rPr>
                  <w:rFonts w:cs="Calibri"/>
                </w:rPr>
                <w:delText>7</w:delText>
              </w:r>
            </w:del>
            <w:r w:rsidR="00373ABE" w:rsidRPr="77E8CC06">
              <w:rPr>
                <w:rFonts w:cs="Calibri"/>
              </w:rPr>
              <w:t xml:space="preserve">. I understand that minimal randomisation data collected about </w:t>
            </w:r>
            <w:r w:rsidR="00DB733B" w:rsidRPr="77E8CC06">
              <w:rPr>
                <w:rFonts w:cs="Calibri"/>
              </w:rPr>
              <w:t>m</w:t>
            </w:r>
            <w:r w:rsidR="00DB733B" w:rsidRPr="77E8CC06">
              <w:t xml:space="preserve">y </w:t>
            </w:r>
            <w:r w:rsidR="00DB733B">
              <w:rPr>
                <w:rStyle w:val="normaltextrun"/>
                <w:rFonts w:cs="Calibri"/>
                <w:color w:val="000000"/>
                <w:bdr w:val="none" w:sz="0" w:space="0" w:color="auto" w:frame="1"/>
                <w:lang w:val="en-US"/>
              </w:rPr>
              <w:t>relative/friend/</w:t>
            </w:r>
            <w:r w:rsidR="2B904FEF">
              <w:rPr>
                <w:rStyle w:val="normaltextrun"/>
                <w:rFonts w:cs="Calibri"/>
                <w:color w:val="000000"/>
                <w:bdr w:val="none" w:sz="0" w:space="0" w:color="auto" w:frame="1"/>
                <w:lang w:val="en-US"/>
              </w:rPr>
              <w:t>other</w:t>
            </w:r>
            <w:r w:rsidR="00DB733B">
              <w:rPr>
                <w:rStyle w:val="normaltextrun"/>
                <w:rFonts w:cs="Calibri"/>
                <w:color w:val="000000"/>
                <w:bdr w:val="none" w:sz="0" w:space="0" w:color="auto" w:frame="1"/>
                <w:lang w:val="en-US"/>
              </w:rPr>
              <w:t xml:space="preserve"> </w:t>
            </w:r>
            <w:r w:rsidR="00373ABE" w:rsidRPr="77E8CC06">
              <w:rPr>
                <w:rFonts w:cs="Calibri"/>
              </w:rPr>
              <w:t>will be transferred outside of the EEA</w:t>
            </w:r>
            <w:ins w:id="240" w:author="Beren Barklam" w:date="2024-11-06T14:19:00Z" w16du:dateUtc="2024-11-06T14:19:00Z">
              <w:r w:rsidR="16D9928E">
                <w:t xml:space="preserve"> </w:t>
              </w:r>
              <w:r w:rsidR="16D9928E" w:rsidRPr="77E8CC06">
                <w:rPr>
                  <w:rFonts w:cs="Calibri"/>
                </w:rPr>
                <w:t xml:space="preserve">where the privacy rules of the European Union do not apply. I understand that an equivalent level of protection will be ensured for </w:t>
              </w:r>
              <w:del w:id="241" w:author="Anjum, Aisha" w:date="2024-11-20T23:34:00Z">
                <w:r w:rsidR="003828DE" w:rsidRPr="77E8CC06" w:rsidDel="16D9928E">
                  <w:rPr>
                    <w:rFonts w:cs="Calibri"/>
                  </w:rPr>
                  <w:delText>my</w:delText>
                </w:r>
              </w:del>
            </w:ins>
            <w:ins w:id="242" w:author="Anjum, Aisha" w:date="2024-11-20T23:34:00Z">
              <w:r w:rsidR="033FCC79" w:rsidRPr="77E8CC06">
                <w:rPr>
                  <w:rFonts w:cs="Calibri"/>
                </w:rPr>
                <w:t>their</w:t>
              </w:r>
            </w:ins>
            <w:ins w:id="243" w:author="Beren Barklam" w:date="2024-11-06T14:19:00Z" w16du:dateUtc="2024-11-06T14:19:00Z">
              <w:r w:rsidR="16D9928E" w:rsidRPr="77E8CC06">
                <w:rPr>
                  <w:rFonts w:cs="Calibri"/>
                </w:rPr>
                <w:t xml:space="preserve"> data</w:t>
              </w:r>
            </w:ins>
            <w:r w:rsidR="00373ABE" w:rsidRPr="77E8CC06">
              <w:rPr>
                <w:rFonts w:cs="Calibri"/>
              </w:rPr>
              <w:t>.</w:t>
            </w:r>
          </w:p>
          <w:p w14:paraId="31A52913" w14:textId="77777777" w:rsidR="00373ABE" w:rsidRDefault="00B70440" w:rsidP="00DC0947">
            <w:pPr>
              <w:pStyle w:val="ColorfulList-Accent11"/>
              <w:autoSpaceDE w:val="0"/>
              <w:autoSpaceDN w:val="0"/>
              <w:adjustRightInd w:val="0"/>
              <w:spacing w:after="0" w:line="240" w:lineRule="auto"/>
              <w:ind w:left="0"/>
              <w:rPr>
                <w:ins w:id="244" w:author="Beren Barklam" w:date="2024-11-13T15:47:00Z" w16du:dateUtc="2024-11-13T15:47:00Z"/>
                <w:rFonts w:cs="Calibri"/>
                <w:bCs/>
                <w:i/>
                <w:iCs/>
              </w:rPr>
            </w:pPr>
            <w:r>
              <w:rPr>
                <w:rFonts w:cs="Calibri"/>
                <w:bCs/>
                <w:i/>
                <w:iCs/>
              </w:rPr>
              <w:t>(</w:t>
            </w:r>
            <w:r w:rsidR="005F0EB0">
              <w:rPr>
                <w:rFonts w:cs="Calibri"/>
                <w:bCs/>
                <w:i/>
                <w:iCs/>
              </w:rPr>
              <w:t>Note</w:t>
            </w:r>
            <w:ins w:id="245" w:author="Beren Barklam" w:date="2024-11-13T15:47:00Z" w16du:dateUtc="2024-11-13T15:47:00Z">
              <w:r w:rsidR="00110A6E">
                <w:rPr>
                  <w:rFonts w:cs="Calibri"/>
                  <w:bCs/>
                  <w:i/>
                  <w:iCs/>
                </w:rPr>
                <w:t>:</w:t>
              </w:r>
            </w:ins>
            <w:r w:rsidR="005F0EB0">
              <w:rPr>
                <w:rFonts w:cs="Calibri"/>
                <w:bCs/>
                <w:i/>
                <w:iCs/>
              </w:rPr>
              <w:t xml:space="preserve"> if this point is refused the patient cannot be included in the trial</w:t>
            </w:r>
            <w:r>
              <w:rPr>
                <w:rFonts w:cs="Calibri"/>
                <w:bCs/>
                <w:i/>
                <w:iCs/>
              </w:rPr>
              <w:t>)</w:t>
            </w:r>
          </w:p>
          <w:p w14:paraId="2B33D966" w14:textId="24EAEF45" w:rsidR="00830F1A" w:rsidRPr="00FB6B86" w:rsidRDefault="00830F1A" w:rsidP="00DC0947">
            <w:pPr>
              <w:pStyle w:val="ColorfulList-Accent11"/>
              <w:autoSpaceDE w:val="0"/>
              <w:autoSpaceDN w:val="0"/>
              <w:adjustRightInd w:val="0"/>
              <w:spacing w:after="0" w:line="240" w:lineRule="auto"/>
              <w:ind w:left="0"/>
              <w:rPr>
                <w:rFonts w:cs="Calibri"/>
                <w:bCs/>
                <w:i/>
                <w:iCs/>
              </w:rPr>
            </w:pPr>
          </w:p>
        </w:tc>
      </w:tr>
      <w:tr w:rsidR="00183BEC" w14:paraId="31AA9045" w14:textId="77777777" w:rsidTr="77E8CC06">
        <w:trPr>
          <w:jc w:val="center"/>
        </w:trPr>
        <w:tc>
          <w:tcPr>
            <w:tcW w:w="1470" w:type="dxa"/>
          </w:tcPr>
          <w:p w14:paraId="40FBDCA7" w14:textId="77777777" w:rsidR="00183BEC" w:rsidRPr="00541E6C" w:rsidRDefault="00183BEC"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CC83D" w14:textId="464AB1DE" w:rsidR="00183BEC" w:rsidRDefault="003828DE" w:rsidP="00DC0947">
            <w:pPr>
              <w:pStyle w:val="ColorfulList-Accent11"/>
              <w:autoSpaceDE w:val="0"/>
              <w:autoSpaceDN w:val="0"/>
              <w:adjustRightInd w:val="0"/>
              <w:spacing w:after="0" w:line="240" w:lineRule="auto"/>
              <w:ind w:left="0"/>
              <w:rPr>
                <w:rFonts w:cs="Calibri"/>
                <w:bCs/>
              </w:rPr>
            </w:pPr>
            <w:ins w:id="246" w:author="Beren Barklam" w:date="2024-11-06T15:17:00Z" w16du:dateUtc="2024-11-06T15:17:00Z">
              <w:r>
                <w:rPr>
                  <w:rFonts w:cs="Calibri"/>
                  <w:bCs/>
                </w:rPr>
                <w:t>9</w:t>
              </w:r>
            </w:ins>
            <w:del w:id="247" w:author="Beren Barklam" w:date="2024-11-06T15:17:00Z" w16du:dateUtc="2024-11-06T15:17:00Z">
              <w:r w:rsidR="00183BEC" w:rsidDel="003828DE">
                <w:rPr>
                  <w:rFonts w:cs="Calibri"/>
                  <w:bCs/>
                </w:rPr>
                <w:delText>8</w:delText>
              </w:r>
            </w:del>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 xml:space="preserve">other </w:t>
            </w:r>
            <w:r w:rsidR="00183BEC">
              <w:rPr>
                <w:rFonts w:cs="Calibri"/>
                <w:bCs/>
              </w:rPr>
              <w:t>regains capacity</w:t>
            </w:r>
            <w:ins w:id="248" w:author="Beren Barklam" w:date="2024-11-13T15:38:00Z" w16du:dateUtc="2024-11-13T15:38:00Z">
              <w:r w:rsidR="00276E18">
                <w:rPr>
                  <w:rFonts w:cs="Calibri"/>
                  <w:bCs/>
                </w:rPr>
                <w:t>,</w:t>
              </w:r>
            </w:ins>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’s </w:t>
            </w:r>
            <w:r w:rsidR="00183BEC">
              <w:rPr>
                <w:rFonts w:cs="Calibri"/>
                <w:bCs/>
              </w:rPr>
              <w:t>informed consent.</w:t>
            </w:r>
          </w:p>
        </w:tc>
      </w:tr>
      <w:tr w:rsidR="00F44598" w14:paraId="415D859C" w14:textId="77777777" w:rsidTr="77E8CC06">
        <w:trPr>
          <w:jc w:val="center"/>
          <w:ins w:id="249" w:author="Best-Lane, Janis A" w:date="2024-10-22T21:38:00Z"/>
        </w:trPr>
        <w:tc>
          <w:tcPr>
            <w:tcW w:w="1470" w:type="dxa"/>
          </w:tcPr>
          <w:p w14:paraId="785C9E49" w14:textId="77777777" w:rsidR="00F44598" w:rsidRPr="00541E6C" w:rsidRDefault="00F44598" w:rsidP="00DC0947">
            <w:pPr>
              <w:pStyle w:val="ColorfulList-Accent11"/>
              <w:autoSpaceDE w:val="0"/>
              <w:autoSpaceDN w:val="0"/>
              <w:adjustRightInd w:val="0"/>
              <w:spacing w:after="0" w:line="240" w:lineRule="auto"/>
              <w:ind w:left="0"/>
              <w:contextualSpacing w:val="0"/>
              <w:rPr>
                <w:ins w:id="250" w:author="Best-Lane, Janis A" w:date="2024-10-22T21:38:00Z" w16du:dateUtc="2024-10-22T20:38:00Z"/>
                <w:rFonts w:cs="Calibri"/>
                <w:sz w:val="80"/>
                <w:szCs w:val="80"/>
              </w:rPr>
            </w:pPr>
          </w:p>
        </w:tc>
        <w:tc>
          <w:tcPr>
            <w:tcW w:w="8595" w:type="dxa"/>
          </w:tcPr>
          <w:p w14:paraId="66C0E3F4" w14:textId="0826E5FA" w:rsidR="003F4567" w:rsidRPr="003F4567" w:rsidRDefault="003828DE">
            <w:pPr>
              <w:spacing w:after="60"/>
              <w:contextualSpacing/>
              <w:rPr>
                <w:ins w:id="251" w:author="Best-Lane, Janis A" w:date="2024-10-22T21:39:00Z" w16du:dateUtc="2024-10-22T20:39:00Z"/>
                <w:rFonts w:asciiTheme="majorHAnsi" w:hAnsiTheme="majorHAnsi" w:cstheme="majorHAnsi"/>
                <w:sz w:val="22"/>
                <w:szCs w:val="22"/>
                <w:rPrChange w:id="252" w:author="Best-Lane, Janis A" w:date="2024-10-22T21:39:00Z" w16du:dateUtc="2024-10-22T20:39:00Z">
                  <w:rPr>
                    <w:ins w:id="253" w:author="Best-Lane, Janis A" w:date="2024-10-22T21:39:00Z" w16du:dateUtc="2024-10-22T20:39:00Z"/>
                  </w:rPr>
                </w:rPrChange>
              </w:rPr>
              <w:pPrChange w:id="254" w:author="Best-Lane, Janis A" w:date="2024-10-22T21:39:00Z" w16du:dateUtc="2024-10-22T20:39:00Z">
                <w:pPr>
                  <w:pStyle w:val="ListParagraph"/>
                  <w:numPr>
                    <w:numId w:val="8"/>
                  </w:numPr>
                  <w:spacing w:after="60"/>
                  <w:ind w:hanging="360"/>
                  <w:contextualSpacing/>
                </w:pPr>
              </w:pPrChange>
            </w:pPr>
            <w:ins w:id="255" w:author="Beren Barklam" w:date="2024-11-06T15:17:00Z" w16du:dateUtc="2024-11-06T15:17:00Z">
              <w:r>
                <w:rPr>
                  <w:rFonts w:asciiTheme="majorHAnsi" w:hAnsiTheme="majorHAnsi" w:cstheme="majorHAnsi"/>
                  <w:bCs/>
                  <w:sz w:val="22"/>
                  <w:szCs w:val="22"/>
                </w:rPr>
                <w:t>10</w:t>
              </w:r>
            </w:ins>
            <w:ins w:id="256" w:author="Best-Lane, Janis A" w:date="2024-10-22T21:39:00Z" w16du:dateUtc="2024-10-22T20:39:00Z">
              <w:del w:id="257" w:author="Beren Barklam" w:date="2024-11-06T15:17:00Z" w16du:dateUtc="2024-11-06T15:17:00Z">
                <w:r w:rsidR="003F4567" w:rsidRPr="003F4567" w:rsidDel="003828DE">
                  <w:rPr>
                    <w:rFonts w:asciiTheme="majorHAnsi" w:hAnsiTheme="majorHAnsi" w:cstheme="majorHAnsi"/>
                    <w:bCs/>
                    <w:sz w:val="22"/>
                    <w:szCs w:val="22"/>
                  </w:rPr>
                  <w:delText>9</w:delText>
                </w:r>
              </w:del>
              <w:r w:rsidR="003F4567" w:rsidRPr="003F4567">
                <w:rPr>
                  <w:rFonts w:asciiTheme="majorHAnsi" w:hAnsiTheme="majorHAnsi" w:cstheme="majorHAnsi"/>
                  <w:bCs/>
                  <w:sz w:val="22"/>
                  <w:szCs w:val="22"/>
                </w:rPr>
                <w:t xml:space="preserve">. </w:t>
              </w:r>
              <w:r w:rsidR="003F4567" w:rsidRPr="003F4567">
                <w:rPr>
                  <w:rFonts w:asciiTheme="majorHAnsi" w:hAnsiTheme="majorHAnsi" w:cstheme="majorHAnsi"/>
                  <w:sz w:val="22"/>
                  <w:szCs w:val="22"/>
                  <w:rPrChange w:id="258" w:author="Best-Lane, Janis A" w:date="2024-10-22T21:39:00Z" w16du:dateUtc="2024-10-22T20:39:00Z">
                    <w:rPr/>
                  </w:rPrChange>
                </w:rPr>
                <w:t xml:space="preserve">I give consent for </w:t>
              </w:r>
            </w:ins>
            <w:ins w:id="259" w:author="Beren Barklam" w:date="2024-11-06T14:19:00Z" w16du:dateUtc="2024-11-06T14:19:00Z">
              <w:r w:rsidR="00A802CC" w:rsidRPr="00A802CC">
                <w:rPr>
                  <w:rFonts w:asciiTheme="majorHAnsi" w:hAnsiTheme="majorHAnsi" w:cstheme="majorHAnsi"/>
                  <w:sz w:val="22"/>
                  <w:szCs w:val="22"/>
                </w:rPr>
                <w:t xml:space="preserve">blood samples/nose swabs </w:t>
              </w:r>
            </w:ins>
            <w:ins w:id="260" w:author="Best-Lane, Janis A" w:date="2024-10-22T21:39:00Z" w16du:dateUtc="2024-10-22T20:39:00Z">
              <w:del w:id="261" w:author="Beren Barklam" w:date="2024-11-06T14:20:00Z" w16du:dateUtc="2024-11-06T14:20:00Z">
                <w:r w:rsidR="003F4567" w:rsidRPr="003F4567" w:rsidDel="00A802CC">
                  <w:rPr>
                    <w:rFonts w:asciiTheme="majorHAnsi" w:hAnsiTheme="majorHAnsi" w:cstheme="majorHAnsi"/>
                    <w:sz w:val="22"/>
                    <w:szCs w:val="22"/>
                    <w:rPrChange w:id="262" w:author="Best-Lane, Janis A" w:date="2024-10-22T21:39:00Z" w16du:dateUtc="2024-10-22T20:39:00Z">
                      <w:rPr/>
                    </w:rPrChange>
                  </w:rPr>
                  <w:delText xml:space="preserve">samples (human tissue) </w:delText>
                </w:r>
              </w:del>
              <w:r w:rsidR="003F4567" w:rsidRPr="003F4567">
                <w:rPr>
                  <w:rFonts w:asciiTheme="majorHAnsi" w:hAnsiTheme="majorHAnsi" w:cstheme="majorHAnsi"/>
                  <w:sz w:val="22"/>
                  <w:szCs w:val="22"/>
                  <w:rPrChange w:id="263" w:author="Best-Lane, Janis A" w:date="2024-10-22T21:39:00Z" w16du:dateUtc="2024-10-22T20:39:00Z">
                    <w:rPr/>
                  </w:rPrChange>
                </w:rPr>
                <w:t xml:space="preserve">collected </w:t>
              </w:r>
              <w:del w:id="264" w:author="Beren Barklam" w:date="2024-11-06T14:20:00Z" w16du:dateUtc="2024-11-06T14:20:00Z">
                <w:r w:rsidR="003F4567" w:rsidRPr="003F4567" w:rsidDel="00A802CC">
                  <w:rPr>
                    <w:rFonts w:asciiTheme="majorHAnsi" w:hAnsiTheme="majorHAnsi" w:cstheme="majorHAnsi"/>
                    <w:sz w:val="22"/>
                    <w:szCs w:val="22"/>
                    <w:rPrChange w:id="265" w:author="Best-Lane, Janis A" w:date="2024-10-22T21:39:00Z" w16du:dateUtc="2024-10-22T20:39:00Z">
                      <w:rPr/>
                    </w:rPrChange>
                  </w:rPr>
                  <w:delText>about</w:delText>
                </w:r>
              </w:del>
            </w:ins>
            <w:ins w:id="266" w:author="Beren Barklam" w:date="2024-11-06T14:20:00Z" w16du:dateUtc="2024-11-06T14:20:00Z">
              <w:r w:rsidR="00A802CC">
                <w:rPr>
                  <w:rFonts w:asciiTheme="majorHAnsi" w:hAnsiTheme="majorHAnsi" w:cstheme="majorHAnsi"/>
                  <w:sz w:val="22"/>
                  <w:szCs w:val="22"/>
                </w:rPr>
                <w:t>from</w:t>
              </w:r>
            </w:ins>
            <w:ins w:id="267" w:author="Best-Lane, Janis A" w:date="2024-10-22T21:39:00Z" w16du:dateUtc="2024-10-22T20:39:00Z">
              <w:r w:rsidR="003F4567" w:rsidRPr="003F4567">
                <w:rPr>
                  <w:rFonts w:asciiTheme="majorHAnsi" w:hAnsiTheme="majorHAnsi" w:cstheme="majorHAnsi"/>
                  <w:sz w:val="22"/>
                  <w:szCs w:val="22"/>
                  <w:rPrChange w:id="268" w:author="Best-Lane, Janis A" w:date="2024-10-22T21:39:00Z" w16du:dateUtc="2024-10-22T20:39:00Z">
                    <w:rPr/>
                  </w:rPrChange>
                </w:rPr>
                <w:t xml:space="preserve"> </w:t>
              </w:r>
            </w:ins>
            <w:ins w:id="269" w:author="Beren Barklam" w:date="2024-11-13T15:38:00Z" w16du:dateUtc="2024-11-13T15:38:00Z">
              <w:r w:rsidR="00276E18">
                <w:rPr>
                  <w:rFonts w:asciiTheme="majorHAnsi" w:hAnsiTheme="majorHAnsi" w:cstheme="majorHAnsi"/>
                  <w:sz w:val="22"/>
                  <w:szCs w:val="22"/>
                </w:rPr>
                <w:t xml:space="preserve">my </w:t>
              </w:r>
              <w:r w:rsidR="00276E18" w:rsidRPr="00276E18">
                <w:rPr>
                  <w:rFonts w:asciiTheme="majorHAnsi" w:hAnsiTheme="majorHAnsi" w:cstheme="majorHAnsi"/>
                  <w:sz w:val="22"/>
                  <w:szCs w:val="22"/>
                </w:rPr>
                <w:t xml:space="preserve">relative/friend/other </w:t>
              </w:r>
            </w:ins>
            <w:ins w:id="270" w:author="Best-Lane, Janis A" w:date="2024-10-22T21:39:00Z" w16du:dateUtc="2024-10-22T20:39:00Z">
              <w:del w:id="271" w:author="Beren Barklam" w:date="2024-11-13T15:38:00Z" w16du:dateUtc="2024-11-13T15:38:00Z">
                <w:r w:rsidR="003F4567" w:rsidRPr="003F4567" w:rsidDel="00276E18">
                  <w:rPr>
                    <w:rFonts w:asciiTheme="majorHAnsi" w:hAnsiTheme="majorHAnsi" w:cstheme="majorHAnsi"/>
                    <w:sz w:val="22"/>
                    <w:szCs w:val="22"/>
                    <w:rPrChange w:id="272" w:author="Best-Lane, Janis A" w:date="2024-10-22T21:39:00Z" w16du:dateUtc="2024-10-22T20:39:00Z">
                      <w:rPr/>
                    </w:rPrChange>
                  </w:rPr>
                  <w:delText xml:space="preserve">the person for whom I am giving consent </w:delText>
                </w:r>
              </w:del>
              <w:r w:rsidR="003F4567" w:rsidRPr="003F4567">
                <w:rPr>
                  <w:rFonts w:asciiTheme="majorHAnsi" w:hAnsiTheme="majorHAnsi" w:cstheme="majorHAnsi"/>
                  <w:sz w:val="22"/>
                  <w:szCs w:val="22"/>
                  <w:rPrChange w:id="273" w:author="Best-Lane, Janis A" w:date="2024-10-22T21:39:00Z" w16du:dateUtc="2024-10-22T20:39:00Z">
                    <w:rPr/>
                  </w:rPrChange>
                </w:rPr>
                <w:t xml:space="preserve">to be used to support other research or in the development of a new test, medication, or treatment by an academic institution or commercial company in the future, including those outside of the United Kingdom </w:t>
              </w:r>
            </w:ins>
            <w:ins w:id="274" w:author="Beren Barklam" w:date="2024-11-06T14:20:00Z" w16du:dateUtc="2024-11-06T14:20:00Z">
              <w:r w:rsidR="00CE3113" w:rsidRPr="00CE3113">
                <w:rPr>
                  <w:rFonts w:asciiTheme="majorHAnsi" w:hAnsiTheme="majorHAnsi" w:cstheme="majorHAnsi"/>
                  <w:sz w:val="22"/>
                  <w:szCs w:val="22"/>
                </w:rPr>
                <w:t>(which the sponsor - UMC Utrecht - has ensured to keep secure).</w:t>
              </w:r>
            </w:ins>
            <w:ins w:id="275" w:author="Best-Lane, Janis A" w:date="2024-10-22T21:39:00Z" w16du:dateUtc="2024-10-22T20:39:00Z">
              <w:del w:id="276" w:author="Beren Barklam" w:date="2024-11-06T14:20:00Z" w16du:dateUtc="2024-11-06T14:20:00Z">
                <w:r w:rsidR="003F4567" w:rsidRPr="003F4567" w:rsidDel="00CE3113">
                  <w:rPr>
                    <w:rFonts w:asciiTheme="majorHAnsi" w:hAnsiTheme="majorHAnsi" w:cstheme="majorHAnsi"/>
                    <w:sz w:val="22"/>
                    <w:szCs w:val="22"/>
                    <w:rPrChange w:id="277" w:author="Best-Lane, Janis A" w:date="2024-10-22T21:39:00Z" w16du:dateUtc="2024-10-22T20:39:00Z">
                      <w:rPr/>
                    </w:rPrChange>
                  </w:rPr>
                  <w:delText>(which Imperial has ensured will keep this information secure).</w:delText>
                </w:r>
              </w:del>
            </w:ins>
          </w:p>
          <w:p w14:paraId="1431462A" w14:textId="10F5EBF9" w:rsidR="00F44598" w:rsidRDefault="00F44598" w:rsidP="00DC0947">
            <w:pPr>
              <w:pStyle w:val="ColorfulList-Accent11"/>
              <w:autoSpaceDE w:val="0"/>
              <w:autoSpaceDN w:val="0"/>
              <w:adjustRightInd w:val="0"/>
              <w:spacing w:after="0" w:line="240" w:lineRule="auto"/>
              <w:ind w:left="0"/>
              <w:rPr>
                <w:ins w:id="278" w:author="Best-Lane, Janis A" w:date="2024-10-22T21:38:00Z" w16du:dateUtc="2024-10-22T20:38:00Z"/>
                <w:rFonts w:cs="Calibri"/>
                <w:bCs/>
              </w:rPr>
            </w:pPr>
          </w:p>
        </w:tc>
      </w:tr>
      <w:bookmarkEnd w:id="180"/>
    </w:tbl>
    <w:p w14:paraId="768D79F3" w14:textId="638A19A1" w:rsidR="00EF1714" w:rsidDel="00914617" w:rsidRDefault="00EF1714" w:rsidP="00EF1714">
      <w:pPr>
        <w:autoSpaceDE w:val="0"/>
        <w:autoSpaceDN w:val="0"/>
        <w:adjustRightInd w:val="0"/>
        <w:rPr>
          <w:del w:id="279" w:author="Beren Barklam" w:date="2024-11-06T14:05:00Z" w16du:dateUtc="2024-11-06T14:05:00Z"/>
          <w:rFonts w:ascii="Calibri" w:hAnsi="Calibri" w:cs="Calibri"/>
          <w:b/>
          <w:bCs/>
          <w:sz w:val="22"/>
          <w:szCs w:val="22"/>
        </w:rPr>
      </w:pPr>
    </w:p>
    <w:p w14:paraId="224DE3E2" w14:textId="77777777" w:rsidR="00771927" w:rsidDel="004022A1" w:rsidRDefault="00771927" w:rsidP="00771927">
      <w:pPr>
        <w:pStyle w:val="paragraph"/>
        <w:spacing w:before="0" w:beforeAutospacing="0" w:after="0" w:afterAutospacing="0"/>
        <w:textAlignment w:val="baseline"/>
        <w:rPr>
          <w:del w:id="280" w:author="Best-Lane, Janis A" w:date="2024-10-22T21:40:00Z" w16du:dateUtc="2024-10-22T20:40:00Z"/>
          <w:rFonts w:ascii="Segoe UI" w:hAnsi="Segoe UI" w:cs="Segoe UI"/>
          <w:sz w:val="18"/>
          <w:szCs w:val="18"/>
        </w:rPr>
      </w:pPr>
      <w:del w:id="281" w:author="Beren Barklam" w:date="2024-11-06T14:05:00Z" w16du:dateUtc="2024-11-06T14:05:00Z">
        <w:r w:rsidDel="00914617">
          <w:rPr>
            <w:rStyle w:val="eop"/>
            <w:rFonts w:ascii="Calibri" w:hAnsi="Calibri" w:cs="Calibri"/>
          </w:rPr>
          <w:delText> </w:delText>
        </w:r>
      </w:del>
    </w:p>
    <w:p w14:paraId="2133B74A" w14:textId="77777777" w:rsidR="00771927" w:rsidDel="004022A1" w:rsidRDefault="00771927" w:rsidP="00771927">
      <w:pPr>
        <w:pStyle w:val="paragraph"/>
        <w:spacing w:before="0" w:beforeAutospacing="0" w:after="0" w:afterAutospacing="0"/>
        <w:textAlignment w:val="baseline"/>
        <w:rPr>
          <w:del w:id="282" w:author="Best-Lane, Janis A" w:date="2024-10-22T21:40:00Z" w16du:dateUtc="2024-10-22T20:40:00Z"/>
          <w:rStyle w:val="normaltextrun"/>
          <w:rFonts w:ascii="Calibri" w:hAnsi="Calibri" w:cs="Calibri"/>
          <w:sz w:val="22"/>
          <w:szCs w:val="22"/>
        </w:rPr>
      </w:pPr>
    </w:p>
    <w:p w14:paraId="253C0FBB" w14:textId="77777777" w:rsidR="00771927" w:rsidDel="004022A1" w:rsidRDefault="00771927" w:rsidP="00771927">
      <w:pPr>
        <w:pStyle w:val="paragraph"/>
        <w:spacing w:before="0" w:beforeAutospacing="0" w:after="0" w:afterAutospacing="0"/>
        <w:textAlignment w:val="baseline"/>
        <w:rPr>
          <w:del w:id="283" w:author="Best-Lane, Janis A" w:date="2024-10-22T21:40:00Z" w16du:dateUtc="2024-10-22T20:40:00Z"/>
          <w:rStyle w:val="normaltextrun"/>
          <w:rFonts w:ascii="Calibri" w:hAnsi="Calibri" w:cs="Calibri"/>
          <w:sz w:val="22"/>
          <w:szCs w:val="22"/>
        </w:rPr>
      </w:pPr>
    </w:p>
    <w:p w14:paraId="49AF5D46" w14:textId="77777777" w:rsidR="00771927" w:rsidDel="00110B26" w:rsidRDefault="00771927" w:rsidP="00771927">
      <w:pPr>
        <w:pStyle w:val="paragraph"/>
        <w:spacing w:before="0" w:beforeAutospacing="0" w:after="0" w:afterAutospacing="0"/>
        <w:textAlignment w:val="baseline"/>
        <w:rPr>
          <w:del w:id="284" w:author="Beren Barklam" w:date="2024-11-08T17:13:00Z" w16du:dateUtc="2024-11-08T17:13:00Z"/>
          <w:rStyle w:val="normaltextrun"/>
          <w:rFonts w:ascii="Calibri" w:hAnsi="Calibri" w:cs="Calibri"/>
          <w:sz w:val="22"/>
          <w:szCs w:val="22"/>
        </w:rPr>
      </w:pPr>
    </w:p>
    <w:p w14:paraId="1C598552" w14:textId="77777777" w:rsidR="00771927" w:rsidRDefault="00771927" w:rsidP="00771927">
      <w:pPr>
        <w:pStyle w:val="paragraph"/>
        <w:spacing w:before="0" w:beforeAutospacing="0" w:after="0" w:afterAutospacing="0"/>
        <w:textAlignment w:val="baseline"/>
        <w:rPr>
          <w:rStyle w:val="normaltextrun"/>
          <w:rFonts w:ascii="Calibri" w:hAnsi="Calibri" w:cs="Calibri"/>
          <w:sz w:val="22"/>
          <w:szCs w:val="22"/>
        </w:rPr>
      </w:pPr>
    </w:p>
    <w:p w14:paraId="03FD9CBB" w14:textId="77777777" w:rsidR="00914617" w:rsidRDefault="005533EF" w:rsidP="005533EF">
      <w:pPr>
        <w:widowControl w:val="0"/>
        <w:autoSpaceDE w:val="0"/>
        <w:autoSpaceDN w:val="0"/>
        <w:rPr>
          <w:ins w:id="285" w:author="Beren Barklam" w:date="2024-11-06T14:05:00Z" w16du:dateUtc="2024-11-06T14:05:00Z"/>
          <w:rFonts w:ascii="Calibri" w:eastAsia="Calibri" w:hAnsi="Calibri" w:cs="Calibri"/>
          <w:sz w:val="22"/>
          <w:szCs w:val="22"/>
          <w:lang w:val="en" w:eastAsia="en-US"/>
        </w:rPr>
      </w:pPr>
      <w:ins w:id="286" w:author="Beren Barklam" w:date="2024-11-06T13:59:00Z" w16du:dateUtc="2024-11-06T13:59:00Z">
        <w:r w:rsidRPr="005533EF">
          <w:rPr>
            <w:rFonts w:ascii="Calibri" w:eastAsia="Calibri" w:hAnsi="Calibri" w:cs="Calibri"/>
            <w:sz w:val="22"/>
            <w:szCs w:val="22"/>
            <w:lang w:val="en" w:eastAsia="en-US"/>
          </w:rPr>
          <w:t>Personal Legal</w:t>
        </w:r>
      </w:ins>
      <w:ins w:id="287" w:author="Beren Barklam" w:date="2024-11-06T14:05:00Z" w16du:dateUtc="2024-11-06T14:05:00Z">
        <w:r w:rsidR="00914617">
          <w:rPr>
            <w:rFonts w:ascii="Calibri" w:eastAsia="Calibri" w:hAnsi="Calibri" w:cs="Calibri"/>
            <w:sz w:val="22"/>
            <w:szCs w:val="22"/>
            <w:lang w:val="en" w:eastAsia="en-US"/>
          </w:rPr>
          <w:t xml:space="preserve"> </w:t>
        </w:r>
      </w:ins>
      <w:ins w:id="288" w:author="Beren Barklam" w:date="2024-11-06T13:59:00Z" w16du:dateUtc="2024-11-06T13:59:00Z">
        <w:r w:rsidRPr="005533EF">
          <w:rPr>
            <w:rFonts w:ascii="Calibri" w:eastAsia="Calibri" w:hAnsi="Calibri" w:cs="Calibri"/>
            <w:sz w:val="22"/>
            <w:szCs w:val="22"/>
            <w:lang w:val="en" w:eastAsia="en-US"/>
          </w:rPr>
          <w:t>Representative</w:t>
        </w:r>
      </w:ins>
      <w:ins w:id="289" w:author="Beren Barklam" w:date="2024-11-06T14:00:00Z" w16du:dateUtc="2024-11-06T14:00:00Z">
        <w:r w:rsidR="00721FBE">
          <w:rPr>
            <w:rFonts w:ascii="Calibri" w:eastAsia="Calibri" w:hAnsi="Calibri" w:cs="Calibri"/>
            <w:sz w:val="22"/>
            <w:szCs w:val="22"/>
            <w:lang w:val="en" w:eastAsia="en-US"/>
          </w:rPr>
          <w:t>’s name</w:t>
        </w:r>
      </w:ins>
      <w:ins w:id="290" w:author="Beren Barklam" w:date="2024-11-06T13:59:00Z" w16du:dateUtc="2024-11-06T13:59:00Z">
        <w:r w:rsidRPr="005533EF">
          <w:rPr>
            <w:rFonts w:ascii="Calibri" w:eastAsia="Calibri" w:hAnsi="Calibri" w:cs="Calibri"/>
            <w:sz w:val="22"/>
            <w:szCs w:val="22"/>
            <w:lang w:val="en" w:eastAsia="en-US"/>
          </w:rPr>
          <w:t xml:space="preserve"> </w:t>
        </w:r>
      </w:ins>
    </w:p>
    <w:p w14:paraId="0E3EDE07" w14:textId="41B5B0E4" w:rsidR="005533EF" w:rsidRPr="00914617" w:rsidRDefault="005533EF" w:rsidP="005533EF">
      <w:pPr>
        <w:widowControl w:val="0"/>
        <w:autoSpaceDE w:val="0"/>
        <w:autoSpaceDN w:val="0"/>
        <w:rPr>
          <w:ins w:id="291" w:author="Beren Barklam" w:date="2024-11-06T13:59:00Z" w16du:dateUtc="2024-11-06T13:59:00Z"/>
          <w:rFonts w:ascii="Calibri" w:eastAsia="Calibri" w:hAnsi="Calibri" w:cs="Calibri"/>
          <w:sz w:val="22"/>
          <w:szCs w:val="22"/>
          <w:lang w:val="en" w:eastAsia="en-US"/>
        </w:rPr>
      </w:pPr>
      <w:ins w:id="292" w:author="Beren Barklam" w:date="2024-11-06T13:59:00Z" w16du:dateUtc="2024-11-06T13:59:00Z">
        <w:r w:rsidRPr="00721FBE">
          <w:rPr>
            <w:rFonts w:ascii="Calibri" w:eastAsia="Calibri" w:hAnsi="Calibri" w:cs="Calibri"/>
            <w:sz w:val="20"/>
            <w:szCs w:val="20"/>
            <w:lang w:val="en" w:eastAsia="en-US"/>
            <w:rPrChange w:id="293" w:author="Beren Barklam" w:date="2024-11-06T14:01:00Z" w16du:dateUtc="2024-11-06T14:01:00Z">
              <w:rPr>
                <w:rFonts w:ascii="Calibri" w:eastAsia="Calibri" w:hAnsi="Calibri" w:cs="Calibri"/>
                <w:sz w:val="22"/>
                <w:szCs w:val="22"/>
                <w:lang w:val="en" w:eastAsia="en-US"/>
              </w:rPr>
            </w:rPrChange>
          </w:rPr>
          <w:t>(</w:t>
        </w:r>
        <w:r w:rsidRPr="00721FBE">
          <w:rPr>
            <w:rFonts w:ascii="Calibri" w:eastAsia="Calibri" w:hAnsi="Calibri" w:cs="Calibri"/>
            <w:i/>
            <w:iCs/>
            <w:sz w:val="20"/>
            <w:szCs w:val="20"/>
            <w:lang w:val="en" w:eastAsia="en-US"/>
            <w:rPrChange w:id="294" w:author="Beren Barklam" w:date="2024-11-06T14:01:00Z" w16du:dateUtc="2024-11-06T14:01:00Z">
              <w:rPr>
                <w:rFonts w:ascii="Calibri" w:eastAsia="Calibri" w:hAnsi="Calibri" w:cs="Calibri"/>
                <w:sz w:val="22"/>
                <w:szCs w:val="22"/>
                <w:lang w:val="en" w:eastAsia="en-US"/>
              </w:rPr>
            </w:rPrChange>
          </w:rPr>
          <w:t>If in England/Wales/Northern Ireland</w:t>
        </w:r>
        <w:r w:rsidRPr="00721FBE">
          <w:rPr>
            <w:rFonts w:ascii="Calibri" w:eastAsia="Calibri" w:hAnsi="Calibri" w:cs="Calibri"/>
            <w:sz w:val="20"/>
            <w:szCs w:val="20"/>
            <w:lang w:val="en" w:eastAsia="en-US"/>
            <w:rPrChange w:id="295" w:author="Beren Barklam" w:date="2024-11-06T14:01:00Z" w16du:dateUtc="2024-11-06T14:01:00Z">
              <w:rPr>
                <w:rFonts w:ascii="Calibri" w:eastAsia="Calibri" w:hAnsi="Calibri" w:cs="Calibri"/>
                <w:sz w:val="22"/>
                <w:szCs w:val="22"/>
                <w:lang w:val="en" w:eastAsia="en-US"/>
              </w:rPr>
            </w:rPrChange>
          </w:rPr>
          <w:t>)</w:t>
        </w:r>
      </w:ins>
    </w:p>
    <w:p w14:paraId="1CD874B5" w14:textId="20E74248" w:rsidR="005533EF" w:rsidRPr="005533EF" w:rsidRDefault="005533EF" w:rsidP="005533EF">
      <w:pPr>
        <w:widowControl w:val="0"/>
        <w:autoSpaceDE w:val="0"/>
        <w:autoSpaceDN w:val="0"/>
        <w:rPr>
          <w:ins w:id="296" w:author="Beren Barklam" w:date="2024-11-06T13:59:00Z" w16du:dateUtc="2024-11-06T13:59:00Z"/>
          <w:rFonts w:ascii="Calibri" w:eastAsia="Calibri" w:hAnsi="Calibri" w:cs="Calibri"/>
          <w:sz w:val="22"/>
          <w:szCs w:val="22"/>
          <w:lang w:val="en" w:eastAsia="en-US"/>
        </w:rPr>
      </w:pPr>
      <w:ins w:id="297" w:author="Beren Barklam" w:date="2024-11-06T13:59:00Z" w16du:dateUtc="2024-11-06T13:59:00Z">
        <w:r w:rsidRPr="005533EF">
          <w:rPr>
            <w:rFonts w:ascii="Calibri" w:eastAsia="Calibri" w:hAnsi="Calibri" w:cs="Calibri"/>
            <w:sz w:val="22"/>
            <w:szCs w:val="22"/>
            <w:lang w:val="en" w:eastAsia="en-US"/>
          </w:rPr>
          <w:t>Nearest Relative/Guardian/</w:t>
        </w:r>
      </w:ins>
    </w:p>
    <w:p w14:paraId="103A8354" w14:textId="02419784" w:rsidR="005533EF" w:rsidRPr="005533EF" w:rsidRDefault="005533EF" w:rsidP="005533EF">
      <w:pPr>
        <w:widowControl w:val="0"/>
        <w:autoSpaceDE w:val="0"/>
        <w:autoSpaceDN w:val="0"/>
        <w:rPr>
          <w:ins w:id="298" w:author="Beren Barklam" w:date="2024-11-06T13:59:00Z" w16du:dateUtc="2024-11-06T13:59:00Z"/>
          <w:rFonts w:ascii="Calibri" w:eastAsia="Calibri" w:hAnsi="Calibri" w:cs="Calibri"/>
          <w:sz w:val="22"/>
          <w:szCs w:val="22"/>
          <w:lang w:val="en" w:eastAsia="en-US"/>
          <w:rPrChange w:id="299" w:author="Beren Barklam" w:date="2024-11-06T14:00:00Z" w16du:dateUtc="2024-11-06T14:00:00Z">
            <w:rPr>
              <w:ins w:id="300" w:author="Beren Barklam" w:date="2024-11-06T13:59:00Z" w16du:dateUtc="2024-11-06T13:59:00Z"/>
              <w:rFonts w:ascii="Calibri" w:eastAsia="Calibri" w:hAnsi="Calibri" w:cs="Calibri"/>
              <w:sz w:val="20"/>
              <w:szCs w:val="20"/>
              <w:lang w:val="en-US" w:eastAsia="en-US"/>
            </w:rPr>
          </w:rPrChange>
        </w:rPr>
      </w:pPr>
      <w:ins w:id="301" w:author="Beren Barklam" w:date="2024-11-06T13:59:00Z" w16du:dateUtc="2024-11-06T13:59:00Z">
        <w:r w:rsidRPr="005533EF">
          <w:rPr>
            <w:rFonts w:ascii="Calibri" w:eastAsia="Calibri" w:hAnsi="Calibri" w:cs="Calibri"/>
            <w:sz w:val="22"/>
            <w:szCs w:val="22"/>
            <w:lang w:val="en" w:eastAsia="en-US"/>
          </w:rPr>
          <w:t>Welfare Attorney</w:t>
        </w:r>
      </w:ins>
      <w:ins w:id="302" w:author="Beren Barklam" w:date="2024-11-06T14:01:00Z" w16du:dateUtc="2024-11-06T14:01:00Z">
        <w:r w:rsidR="00721FBE">
          <w:rPr>
            <w:rFonts w:ascii="Calibri" w:eastAsia="Calibri" w:hAnsi="Calibri" w:cs="Calibri"/>
            <w:sz w:val="22"/>
            <w:szCs w:val="22"/>
            <w:lang w:val="en" w:eastAsia="en-US"/>
          </w:rPr>
          <w:t>’s name</w:t>
        </w:r>
      </w:ins>
      <w:ins w:id="303" w:author="Beren Barklam" w:date="2024-11-06T13:59:00Z" w16du:dateUtc="2024-11-06T13:59:00Z">
        <w:r w:rsidRPr="005533EF">
          <w:rPr>
            <w:rFonts w:ascii="Calibri" w:eastAsia="Calibri" w:hAnsi="Calibri" w:cs="Calibri"/>
            <w:sz w:val="22"/>
            <w:szCs w:val="22"/>
            <w:lang w:val="en" w:eastAsia="en-US"/>
          </w:rPr>
          <w:t xml:space="preserve"> </w:t>
        </w:r>
        <w:r w:rsidRPr="00721FBE">
          <w:rPr>
            <w:rFonts w:ascii="Calibri" w:eastAsia="Calibri" w:hAnsi="Calibri" w:cs="Calibri"/>
            <w:sz w:val="20"/>
            <w:szCs w:val="20"/>
            <w:lang w:val="en" w:eastAsia="en-US"/>
            <w:rPrChange w:id="304" w:author="Beren Barklam" w:date="2024-11-06T14:01:00Z" w16du:dateUtc="2024-11-06T14:01:00Z">
              <w:rPr>
                <w:rFonts w:ascii="Calibri" w:eastAsia="Calibri" w:hAnsi="Calibri" w:cs="Calibri"/>
                <w:sz w:val="22"/>
                <w:szCs w:val="22"/>
                <w:lang w:val="en" w:eastAsia="en-US"/>
              </w:rPr>
            </w:rPrChange>
          </w:rPr>
          <w:t>(</w:t>
        </w:r>
        <w:r w:rsidRPr="00721FBE">
          <w:rPr>
            <w:rFonts w:ascii="Calibri" w:eastAsia="Calibri" w:hAnsi="Calibri" w:cs="Calibri"/>
            <w:i/>
            <w:iCs/>
            <w:sz w:val="20"/>
            <w:szCs w:val="20"/>
            <w:lang w:val="en" w:eastAsia="en-US"/>
            <w:rPrChange w:id="305" w:author="Beren Barklam" w:date="2024-11-06T14:01:00Z" w16du:dateUtc="2024-11-06T14:01:00Z">
              <w:rPr>
                <w:rFonts w:ascii="Calibri" w:eastAsia="Calibri" w:hAnsi="Calibri" w:cs="Calibri"/>
                <w:sz w:val="22"/>
                <w:szCs w:val="22"/>
                <w:lang w:val="en" w:eastAsia="en-US"/>
              </w:rPr>
            </w:rPrChange>
          </w:rPr>
          <w:t>if in Scotland</w:t>
        </w:r>
        <w:r w:rsidRPr="00721FBE">
          <w:rPr>
            <w:rFonts w:ascii="Calibri" w:eastAsia="Calibri" w:hAnsi="Calibri" w:cs="Calibri"/>
            <w:sz w:val="20"/>
            <w:szCs w:val="20"/>
            <w:lang w:val="en" w:eastAsia="en-US"/>
            <w:rPrChange w:id="306" w:author="Beren Barklam" w:date="2024-11-06T14:01:00Z" w16du:dateUtc="2024-11-06T14:01:00Z">
              <w:rPr>
                <w:rFonts w:ascii="Calibri" w:eastAsia="Calibri" w:hAnsi="Calibri" w:cs="Calibri"/>
                <w:sz w:val="22"/>
                <w:szCs w:val="22"/>
                <w:lang w:val="en" w:eastAsia="en-US"/>
              </w:rPr>
            </w:rPrChange>
          </w:rPr>
          <w:t>)</w:t>
        </w:r>
        <w:r w:rsidRPr="005533EF">
          <w:rPr>
            <w:rFonts w:ascii="Calibri" w:eastAsia="Calibri" w:hAnsi="Calibri" w:cs="Calibri"/>
            <w:sz w:val="22"/>
            <w:szCs w:val="22"/>
            <w:lang w:val="en" w:eastAsia="en-US"/>
          </w:rPr>
          <w:t>: _________________________</w:t>
        </w:r>
        <w:r w:rsidRPr="005533EF">
          <w:rPr>
            <w:rFonts w:ascii="Calibri" w:eastAsia="Calibri" w:hAnsi="Calibri" w:cs="Calibri"/>
            <w:sz w:val="20"/>
            <w:szCs w:val="20"/>
            <w:lang w:val="en-US" w:eastAsia="en-US"/>
          </w:rPr>
          <w:t xml:space="preserve">  </w:t>
        </w:r>
      </w:ins>
      <w:ins w:id="307" w:author="Beren Barklam" w:date="2024-11-06T14:00:00Z" w16du:dateUtc="2024-11-06T14:00:00Z">
        <w:r>
          <w:rPr>
            <w:rFonts w:ascii="Calibri" w:eastAsia="Calibri" w:hAnsi="Calibri" w:cs="Calibri"/>
            <w:sz w:val="20"/>
            <w:szCs w:val="20"/>
            <w:lang w:val="en-US" w:eastAsia="en-US"/>
          </w:rPr>
          <w:t xml:space="preserve"> </w:t>
        </w:r>
        <w:r w:rsidR="00721FBE">
          <w:rPr>
            <w:rFonts w:ascii="Calibri" w:eastAsia="Calibri" w:hAnsi="Calibri" w:cs="Calibri"/>
            <w:sz w:val="20"/>
            <w:szCs w:val="20"/>
            <w:lang w:val="en-US" w:eastAsia="en-US"/>
          </w:rPr>
          <w:t xml:space="preserve"> </w:t>
        </w:r>
      </w:ins>
      <w:ins w:id="308" w:author="Beren Barklam" w:date="2024-11-06T13:59:00Z" w16du:dateUtc="2024-11-06T13:59:00Z">
        <w:r w:rsidRPr="005533EF">
          <w:rPr>
            <w:rFonts w:ascii="Calibri" w:eastAsia="Calibri" w:hAnsi="Calibri" w:cs="Calibri"/>
            <w:sz w:val="22"/>
            <w:szCs w:val="22"/>
            <w:lang w:eastAsia="en-US"/>
          </w:rPr>
          <w:t>Signature: ______________________</w:t>
        </w:r>
      </w:ins>
    </w:p>
    <w:p w14:paraId="2FCCD77A" w14:textId="77777777" w:rsidR="005533EF" w:rsidRPr="005533EF" w:rsidRDefault="005533EF" w:rsidP="005533EF">
      <w:pPr>
        <w:widowControl w:val="0"/>
        <w:autoSpaceDE w:val="0"/>
        <w:autoSpaceDN w:val="0"/>
        <w:spacing w:before="120"/>
        <w:rPr>
          <w:ins w:id="309" w:author="Beren Barklam" w:date="2024-11-06T13:59:00Z" w16du:dateUtc="2024-11-06T13:59:00Z"/>
          <w:rFonts w:ascii="Calibri" w:eastAsia="Calibri" w:hAnsi="Calibri" w:cs="Calibri"/>
          <w:b/>
          <w:sz w:val="22"/>
          <w:szCs w:val="22"/>
          <w:lang w:val="en" w:eastAsia="en-US"/>
        </w:rPr>
      </w:pPr>
    </w:p>
    <w:p w14:paraId="6073325E" w14:textId="5C5A870B" w:rsidR="005533EF" w:rsidRPr="005533EF" w:rsidRDefault="005533EF" w:rsidP="005533EF">
      <w:pPr>
        <w:widowControl w:val="0"/>
        <w:pBdr>
          <w:bottom w:val="single" w:sz="12" w:space="1" w:color="auto"/>
        </w:pBdr>
        <w:autoSpaceDE w:val="0"/>
        <w:autoSpaceDN w:val="0"/>
        <w:spacing w:before="120"/>
        <w:rPr>
          <w:ins w:id="310" w:author="Beren Barklam" w:date="2024-11-06T13:59:00Z" w16du:dateUtc="2024-11-06T13:59:00Z"/>
          <w:rFonts w:ascii="Calibri" w:eastAsia="Calibri" w:hAnsi="Calibri" w:cs="Calibri"/>
          <w:spacing w:val="11"/>
          <w:sz w:val="22"/>
          <w:szCs w:val="22"/>
          <w:lang w:val="en-US" w:eastAsia="en-US"/>
        </w:rPr>
      </w:pPr>
      <w:ins w:id="311" w:author="Beren Barklam" w:date="2024-11-06T13:59:00Z" w16du:dateUtc="2024-11-06T13:59:00Z">
        <w:r w:rsidRPr="005533EF">
          <w:rPr>
            <w:rFonts w:ascii="Calibri" w:eastAsia="Calibri" w:hAnsi="Calibri" w:cs="Calibri"/>
            <w:b/>
            <w:sz w:val="22"/>
            <w:szCs w:val="22"/>
            <w:lang w:val="en" w:eastAsia="en-US"/>
          </w:rPr>
          <w:t>Consent</w:t>
        </w:r>
        <w:r w:rsidRPr="005533EF">
          <w:rPr>
            <w:rFonts w:ascii="Calibri" w:eastAsia="Calibri" w:hAnsi="Calibri" w:cs="Calibri"/>
            <w:sz w:val="22"/>
            <w:szCs w:val="22"/>
            <w:lang w:val="en" w:eastAsia="en-US"/>
          </w:rPr>
          <w:t xml:space="preserve"> 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ab/>
        </w:r>
        <w:r w:rsidRPr="005533EF">
          <w:rPr>
            <w:rFonts w:ascii="Calibri" w:eastAsia="Calibri" w:hAnsi="Calibri" w:cs="Calibri"/>
            <w:spacing w:val="11"/>
            <w:sz w:val="22"/>
            <w:szCs w:val="22"/>
            <w:lang w:val="en-US" w:eastAsia="en-US"/>
          </w:rPr>
          <w:tab/>
        </w:r>
      </w:ins>
      <w:ins w:id="312" w:author="Beren Barklam" w:date="2024-11-06T14:00:00Z" w16du:dateUtc="2024-11-06T14:00:00Z">
        <w:r w:rsidR="00721FBE">
          <w:rPr>
            <w:rFonts w:ascii="Calibri" w:eastAsia="Calibri" w:hAnsi="Calibri" w:cs="Calibri"/>
            <w:spacing w:val="11"/>
            <w:sz w:val="22"/>
            <w:szCs w:val="22"/>
            <w:lang w:val="en-US" w:eastAsia="en-US"/>
          </w:rPr>
          <w:t xml:space="preserve">   </w:t>
        </w:r>
      </w:ins>
      <w:ins w:id="313" w:author="Beren Barklam" w:date="2024-11-06T14:04:00Z" w16du:dateUtc="2024-11-06T14:04:00Z">
        <w:r w:rsidR="00914617">
          <w:rPr>
            <w:rFonts w:ascii="Calibri" w:eastAsia="Calibri" w:hAnsi="Calibri" w:cs="Calibri"/>
            <w:spacing w:val="11"/>
            <w:sz w:val="22"/>
            <w:szCs w:val="22"/>
            <w:lang w:val="en-US" w:eastAsia="en-US"/>
          </w:rPr>
          <w:t xml:space="preserve">          </w:t>
        </w:r>
      </w:ins>
      <w:ins w:id="314" w:author="Beren Barklam" w:date="2024-11-06T13:59:00Z" w16du:dateUtc="2024-11-06T13:59:00Z">
        <w:r w:rsidRPr="005533EF">
          <w:rPr>
            <w:rFonts w:ascii="Calibri" w:eastAsia="Calibri" w:hAnsi="Calibri" w:cs="Calibri"/>
            <w:spacing w:val="11"/>
            <w:sz w:val="22"/>
            <w:szCs w:val="22"/>
            <w:lang w:val="en-US" w:eastAsia="en-US"/>
          </w:rPr>
          <w:t xml:space="preserve">Time: </w:t>
        </w:r>
        <w:r w:rsidRPr="005533EF">
          <w:rPr>
            <w:rFonts w:ascii="Calibri" w:eastAsia="Calibri" w:hAnsi="Calibri" w:cs="Calibri"/>
            <w:spacing w:val="11"/>
            <w:sz w:val="22"/>
            <w:szCs w:val="22"/>
            <w:u w:val="single"/>
            <w:lang w:val="en-US" w:eastAsia="en-US"/>
          </w:rPr>
          <w:t xml:space="preserve">    </w:t>
        </w:r>
        <w:proofErr w:type="gramStart"/>
        <w:r w:rsidRPr="005533EF">
          <w:rPr>
            <w:rFonts w:ascii="Calibri" w:eastAsia="Calibri" w:hAnsi="Calibri" w:cs="Calibri"/>
            <w:spacing w:val="11"/>
            <w:sz w:val="22"/>
            <w:szCs w:val="22"/>
            <w:u w:val="single"/>
            <w:lang w:val="en-US" w:eastAsia="en-US"/>
          </w:rPr>
          <w:t xml:space="preserve">  :</w:t>
        </w:r>
        <w:proofErr w:type="gramEnd"/>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 xml:space="preserve"> (24hr)</w:t>
        </w:r>
      </w:ins>
    </w:p>
    <w:p w14:paraId="3E603231" w14:textId="77777777" w:rsidR="005533EF" w:rsidRPr="005533EF" w:rsidRDefault="005533EF" w:rsidP="005533EF">
      <w:pPr>
        <w:widowControl w:val="0"/>
        <w:pBdr>
          <w:bottom w:val="single" w:sz="12" w:space="1" w:color="auto"/>
        </w:pBdr>
        <w:autoSpaceDE w:val="0"/>
        <w:autoSpaceDN w:val="0"/>
        <w:spacing w:before="120"/>
        <w:rPr>
          <w:ins w:id="315" w:author="Beren Barklam" w:date="2024-11-06T13:59:00Z" w16du:dateUtc="2024-11-06T13:59:00Z"/>
          <w:rFonts w:ascii="Calibri" w:eastAsia="Calibri" w:hAnsi="Calibri" w:cs="Calibri"/>
          <w:sz w:val="22"/>
          <w:szCs w:val="22"/>
          <w:lang w:eastAsia="en-US"/>
        </w:rPr>
      </w:pPr>
    </w:p>
    <w:p w14:paraId="0B7246D0" w14:textId="77777777" w:rsidR="005533EF" w:rsidRPr="005533EF" w:rsidRDefault="005533EF">
      <w:pPr>
        <w:widowControl w:val="0"/>
        <w:autoSpaceDE w:val="0"/>
        <w:autoSpaceDN w:val="0"/>
        <w:rPr>
          <w:ins w:id="316" w:author="Beren Barklam" w:date="2024-11-06T13:59:00Z" w16du:dateUtc="2024-11-06T13:59:00Z"/>
          <w:rFonts w:ascii="Calibri" w:eastAsia="Calibri" w:hAnsi="Calibri" w:cs="Calibri"/>
          <w:b/>
          <w:sz w:val="22"/>
          <w:szCs w:val="22"/>
          <w:lang w:val="en" w:eastAsia="en-US"/>
        </w:rPr>
        <w:pPrChange w:id="317" w:author="Anjum, Aisha" w:date="2024-11-21T23:53:00Z" w16du:dateUtc="2024-11-21T23:53:00Z">
          <w:pPr>
            <w:widowControl w:val="0"/>
            <w:autoSpaceDE w:val="0"/>
            <w:autoSpaceDN w:val="0"/>
            <w:spacing w:before="120"/>
          </w:pPr>
        </w:pPrChange>
      </w:pPr>
    </w:p>
    <w:p w14:paraId="3A135834" w14:textId="307AD82E" w:rsidR="005533EF" w:rsidRPr="005533EF" w:rsidRDefault="005533EF">
      <w:pPr>
        <w:widowControl w:val="0"/>
        <w:autoSpaceDE w:val="0"/>
        <w:autoSpaceDN w:val="0"/>
        <w:rPr>
          <w:ins w:id="318" w:author="Beren Barklam" w:date="2024-11-06T13:59:00Z" w16du:dateUtc="2024-11-06T13:59:00Z"/>
          <w:rFonts w:ascii="Calibri" w:eastAsia="Calibri" w:hAnsi="Calibri" w:cs="Calibri"/>
          <w:i/>
          <w:sz w:val="22"/>
          <w:szCs w:val="22"/>
          <w:lang w:val="en" w:eastAsia="en-US"/>
        </w:rPr>
        <w:pPrChange w:id="319" w:author="Anjum, Aisha" w:date="2024-11-21T23:53:00Z" w16du:dateUtc="2024-11-21T23:53:00Z">
          <w:pPr>
            <w:widowControl w:val="0"/>
            <w:autoSpaceDE w:val="0"/>
            <w:autoSpaceDN w:val="0"/>
            <w:spacing w:before="120"/>
          </w:pPr>
        </w:pPrChange>
      </w:pPr>
      <w:ins w:id="320" w:author="Beren Barklam" w:date="2024-11-06T13:59:00Z" w16du:dateUtc="2024-11-06T13:59:00Z">
        <w:r w:rsidRPr="005533EF">
          <w:rPr>
            <w:rFonts w:ascii="Calibri" w:eastAsia="Calibri" w:hAnsi="Calibri" w:cs="Calibri"/>
            <w:b/>
            <w:sz w:val="22"/>
            <w:szCs w:val="22"/>
            <w:lang w:val="en" w:eastAsia="en-US"/>
          </w:rPr>
          <w:t xml:space="preserve">To be completed by the </w:t>
        </w:r>
        <w:r w:rsidRPr="005533EF">
          <w:rPr>
            <w:rFonts w:ascii="Calibri" w:eastAsia="Calibri" w:hAnsi="Calibri" w:cs="Calibri"/>
            <w:b/>
            <w:sz w:val="22"/>
            <w:szCs w:val="22"/>
            <w:u w:val="single"/>
            <w:lang w:val="en" w:eastAsia="en-US"/>
          </w:rPr>
          <w:t>impartial witness</w:t>
        </w:r>
        <w:r w:rsidRPr="005533EF">
          <w:rPr>
            <w:rFonts w:ascii="Calibri" w:eastAsia="Calibri" w:hAnsi="Calibri" w:cs="Calibri"/>
            <w:b/>
            <w:sz w:val="22"/>
            <w:szCs w:val="22"/>
            <w:lang w:val="en" w:eastAsia="en-US"/>
          </w:rPr>
          <w:t xml:space="preserve">* </w:t>
        </w:r>
        <w:r w:rsidRPr="005533EF">
          <w:rPr>
            <w:rFonts w:ascii="Calibri" w:eastAsia="Calibri" w:hAnsi="Calibri" w:cs="Calibri"/>
            <w:i/>
            <w:sz w:val="22"/>
            <w:szCs w:val="22"/>
            <w:lang w:val="en" w:eastAsia="en-US"/>
          </w:rPr>
          <w:t xml:space="preserve">in the event the </w:t>
        </w:r>
      </w:ins>
      <w:ins w:id="321" w:author="Beren Barklam" w:date="2024-11-06T14:02:00Z" w16du:dateUtc="2024-11-06T14:02:00Z">
        <w:r w:rsidR="00721FBE" w:rsidRPr="00721FBE">
          <w:rPr>
            <w:rFonts w:ascii="Calibri" w:eastAsia="Calibri" w:hAnsi="Calibri" w:cs="Calibri"/>
            <w:i/>
            <w:sz w:val="22"/>
            <w:szCs w:val="22"/>
            <w:lang w:val="en" w:eastAsia="en-US"/>
          </w:rPr>
          <w:t xml:space="preserve">personal legal representative (England/Wales/Northern Ireland) or Nearest Relative/Guardian/Welfare Attorney (Scotland) </w:t>
        </w:r>
      </w:ins>
      <w:ins w:id="322" w:author="Beren Barklam" w:date="2024-11-06T13:59:00Z" w16du:dateUtc="2024-11-06T13:59:00Z">
        <w:r w:rsidRPr="005533EF">
          <w:rPr>
            <w:rFonts w:ascii="Calibri" w:eastAsia="Calibri" w:hAnsi="Calibri" w:cs="Calibri"/>
            <w:i/>
            <w:sz w:val="22"/>
            <w:szCs w:val="22"/>
            <w:lang w:val="en" w:eastAsia="en-US"/>
          </w:rPr>
          <w:t>is competent but unable to read, or unable to sign or date the informed consent form.</w:t>
        </w:r>
      </w:ins>
    </w:p>
    <w:p w14:paraId="132B970A" w14:textId="1AD5CEC1" w:rsidR="005533EF" w:rsidRPr="005533EF" w:rsidRDefault="005533EF" w:rsidP="005533EF">
      <w:pPr>
        <w:widowControl w:val="0"/>
        <w:autoSpaceDE w:val="0"/>
        <w:autoSpaceDN w:val="0"/>
        <w:spacing w:before="120"/>
        <w:rPr>
          <w:ins w:id="323" w:author="Beren Barklam" w:date="2024-11-06T13:59:00Z" w16du:dateUtc="2024-11-06T13:59:00Z"/>
          <w:rFonts w:ascii="Calibri" w:eastAsia="Calibri" w:hAnsi="Calibri" w:cs="Calibri"/>
          <w:b/>
          <w:bCs/>
          <w:sz w:val="22"/>
          <w:szCs w:val="22"/>
          <w:lang w:val="en-US" w:eastAsia="en-US"/>
        </w:rPr>
      </w:pPr>
      <w:ins w:id="324" w:author="Beren Barklam" w:date="2024-11-06T13:59:00Z" w16du:dateUtc="2024-11-06T13:59:00Z">
        <w:r w:rsidRPr="005533EF">
          <w:rPr>
            <w:rFonts w:ascii="Calibri" w:eastAsia="Calibri" w:hAnsi="Calibri" w:cs="Calibri"/>
            <w:b/>
            <w:bCs/>
            <w:sz w:val="22"/>
            <w:szCs w:val="22"/>
            <w:lang w:val="en-US" w:eastAsia="en-US"/>
          </w:rPr>
          <w:t xml:space="preserve">I confirm that the patient information and informed consent have been accurately explained to the </w:t>
        </w:r>
      </w:ins>
      <w:ins w:id="325" w:author="Beren Barklam" w:date="2024-11-06T14:02:00Z" w16du:dateUtc="2024-11-06T14:02:00Z">
        <w:r w:rsidR="00721FBE" w:rsidRPr="00721FBE">
          <w:rPr>
            <w:rFonts w:ascii="Calibri" w:eastAsia="Calibri" w:hAnsi="Calibri" w:cs="Calibri"/>
            <w:b/>
            <w:bCs/>
            <w:sz w:val="22"/>
            <w:szCs w:val="22"/>
            <w:lang w:val="en-US" w:eastAsia="en-US"/>
          </w:rPr>
          <w:t xml:space="preserve">personal legal representative </w:t>
        </w:r>
        <w:r w:rsidR="00721FBE" w:rsidRPr="00721FBE">
          <w:rPr>
            <w:rFonts w:ascii="Calibri" w:eastAsia="Calibri" w:hAnsi="Calibri" w:cs="Calibri"/>
            <w:b/>
            <w:bCs/>
            <w:i/>
            <w:iCs/>
            <w:sz w:val="22"/>
            <w:szCs w:val="22"/>
            <w:lang w:val="en-US" w:eastAsia="en-US"/>
            <w:rPrChange w:id="326" w:author="Beren Barklam" w:date="2024-11-06T14:02:00Z" w16du:dateUtc="2024-11-06T14:02:00Z">
              <w:rPr>
                <w:rFonts w:ascii="Calibri" w:eastAsia="Calibri" w:hAnsi="Calibri" w:cs="Calibri"/>
                <w:b/>
                <w:bCs/>
                <w:sz w:val="22"/>
                <w:szCs w:val="22"/>
                <w:lang w:val="en-US" w:eastAsia="en-US"/>
              </w:rPr>
            </w:rPrChange>
          </w:rPr>
          <w:t>(England/Wales/Northern Ireland)</w:t>
        </w:r>
        <w:r w:rsidR="00721FBE" w:rsidRPr="00721FBE">
          <w:rPr>
            <w:rFonts w:ascii="Calibri" w:eastAsia="Calibri" w:hAnsi="Calibri" w:cs="Calibri"/>
            <w:b/>
            <w:bCs/>
            <w:sz w:val="22"/>
            <w:szCs w:val="22"/>
            <w:lang w:val="en-US" w:eastAsia="en-US"/>
          </w:rPr>
          <w:t xml:space="preserve"> or Nearest Relative/Guardian/Welfare Attorney </w:t>
        </w:r>
        <w:r w:rsidR="00721FBE" w:rsidRPr="00721FBE">
          <w:rPr>
            <w:rFonts w:ascii="Calibri" w:eastAsia="Calibri" w:hAnsi="Calibri" w:cs="Calibri"/>
            <w:b/>
            <w:bCs/>
            <w:i/>
            <w:iCs/>
            <w:sz w:val="22"/>
            <w:szCs w:val="22"/>
            <w:lang w:val="en-US" w:eastAsia="en-US"/>
            <w:rPrChange w:id="327" w:author="Beren Barklam" w:date="2024-11-06T14:02:00Z" w16du:dateUtc="2024-11-06T14:02:00Z">
              <w:rPr>
                <w:rFonts w:ascii="Calibri" w:eastAsia="Calibri" w:hAnsi="Calibri" w:cs="Calibri"/>
                <w:b/>
                <w:bCs/>
                <w:sz w:val="22"/>
                <w:szCs w:val="22"/>
                <w:lang w:val="en-US" w:eastAsia="en-US"/>
              </w:rPr>
            </w:rPrChange>
          </w:rPr>
          <w:t>(Scotland)</w:t>
        </w:r>
      </w:ins>
      <w:ins w:id="328" w:author="Beren Barklam" w:date="2024-11-06T13:59:00Z" w16du:dateUtc="2024-11-06T13:59:00Z">
        <w:r w:rsidRPr="005533EF">
          <w:rPr>
            <w:rFonts w:ascii="Calibri" w:eastAsia="Calibri" w:hAnsi="Calibri" w:cs="Calibri"/>
            <w:b/>
            <w:bCs/>
            <w:sz w:val="22"/>
            <w:szCs w:val="22"/>
            <w:lang w:val="en-US" w:eastAsia="en-US"/>
          </w:rPr>
          <w:t>, the informed consent has been apparently understood by the</w:t>
        </w:r>
      </w:ins>
      <w:ins w:id="329" w:author="Beren Barklam" w:date="2024-11-06T14:03:00Z" w16du:dateUtc="2024-11-06T14:03:00Z">
        <w:r w:rsidR="00721FBE">
          <w:rPr>
            <w:rFonts w:ascii="Calibri" w:eastAsia="Calibri" w:hAnsi="Calibri" w:cs="Calibri"/>
            <w:b/>
            <w:bCs/>
            <w:sz w:val="22"/>
            <w:szCs w:val="22"/>
            <w:lang w:val="en-US" w:eastAsia="en-US"/>
          </w:rPr>
          <w:t>m</w:t>
        </w:r>
      </w:ins>
      <w:ins w:id="330" w:author="Beren Barklam" w:date="2024-11-06T13:59:00Z" w16du:dateUtc="2024-11-06T13:59:00Z">
        <w:r w:rsidRPr="005533EF">
          <w:rPr>
            <w:rFonts w:ascii="Calibri" w:eastAsia="Calibri" w:hAnsi="Calibri" w:cs="Calibri"/>
            <w:b/>
            <w:bCs/>
            <w:sz w:val="22"/>
            <w:szCs w:val="22"/>
            <w:lang w:val="en-US" w:eastAsia="en-US"/>
          </w:rPr>
          <w:t>, and the</w:t>
        </w:r>
      </w:ins>
      <w:ins w:id="331" w:author="Beren Barklam" w:date="2024-11-06T14:03:00Z" w16du:dateUtc="2024-11-06T14:03:00Z">
        <w:r w:rsidR="00721FBE">
          <w:rPr>
            <w:rFonts w:ascii="Calibri" w:eastAsia="Calibri" w:hAnsi="Calibri" w:cs="Calibri"/>
            <w:b/>
            <w:bCs/>
            <w:sz w:val="22"/>
            <w:szCs w:val="22"/>
            <w:lang w:val="en-US" w:eastAsia="en-US"/>
          </w:rPr>
          <w:t xml:space="preserve">y have </w:t>
        </w:r>
      </w:ins>
      <w:ins w:id="332" w:author="Beren Barklam" w:date="2024-11-06T13:59:00Z" w16du:dateUtc="2024-11-06T13:59:00Z">
        <w:r w:rsidRPr="005533EF">
          <w:rPr>
            <w:rFonts w:ascii="Calibri" w:eastAsia="Calibri" w:hAnsi="Calibri" w:cs="Calibri"/>
            <w:b/>
            <w:bCs/>
            <w:sz w:val="22"/>
            <w:szCs w:val="22"/>
            <w:lang w:val="en-US" w:eastAsia="en-US"/>
          </w:rPr>
          <w:t xml:space="preserve">voluntarily agreed to consent </w:t>
        </w:r>
      </w:ins>
      <w:ins w:id="333" w:author="Beren Barklam" w:date="2024-11-06T14:16:00Z" w16du:dateUtc="2024-11-06T14:16:00Z">
        <w:r w:rsidR="00F7032A">
          <w:rPr>
            <w:rFonts w:ascii="Calibri" w:eastAsia="Calibri" w:hAnsi="Calibri" w:cs="Calibri"/>
            <w:b/>
            <w:bCs/>
            <w:sz w:val="22"/>
            <w:szCs w:val="22"/>
            <w:lang w:val="en-US" w:eastAsia="en-US"/>
          </w:rPr>
          <w:t>for the patient to</w:t>
        </w:r>
      </w:ins>
      <w:ins w:id="334" w:author="Beren Barklam" w:date="2024-11-06T13:59:00Z" w16du:dateUtc="2024-11-06T13:59:00Z">
        <w:r w:rsidRPr="005533EF">
          <w:rPr>
            <w:rFonts w:ascii="Calibri" w:eastAsia="Calibri" w:hAnsi="Calibri" w:cs="Calibri"/>
            <w:b/>
            <w:bCs/>
            <w:sz w:val="22"/>
            <w:szCs w:val="22"/>
            <w:lang w:val="en-US" w:eastAsia="en-US"/>
          </w:rPr>
          <w:t xml:space="preserve"> participate in the study.</w:t>
        </w:r>
      </w:ins>
    </w:p>
    <w:p w14:paraId="0A4E0D70" w14:textId="77777777" w:rsidR="005533EF" w:rsidRPr="005533EF" w:rsidRDefault="005533EF" w:rsidP="005533EF">
      <w:pPr>
        <w:widowControl w:val="0"/>
        <w:autoSpaceDE w:val="0"/>
        <w:autoSpaceDN w:val="0"/>
        <w:spacing w:before="120"/>
        <w:rPr>
          <w:ins w:id="335" w:author="Beren Barklam" w:date="2024-11-06T13:59:00Z" w16du:dateUtc="2024-11-06T13:59:00Z"/>
          <w:rFonts w:ascii="Calibri" w:eastAsia="Calibri" w:hAnsi="Calibri" w:cs="Calibri"/>
          <w:b/>
          <w:sz w:val="22"/>
          <w:szCs w:val="22"/>
          <w:lang w:val="en" w:eastAsia="en-US"/>
        </w:rPr>
      </w:pPr>
    </w:p>
    <w:p w14:paraId="6F663B01" w14:textId="77777777" w:rsidR="005533EF" w:rsidRPr="005533EF" w:rsidRDefault="005533EF" w:rsidP="005533EF">
      <w:pPr>
        <w:widowControl w:val="0"/>
        <w:autoSpaceDE w:val="0"/>
        <w:autoSpaceDN w:val="0"/>
        <w:spacing w:line="243" w:lineRule="atLeast"/>
        <w:rPr>
          <w:ins w:id="336" w:author="Beren Barklam" w:date="2024-11-06T13:59:00Z" w16du:dateUtc="2024-11-06T13:59:00Z"/>
          <w:rFonts w:ascii="Calibri" w:eastAsia="Calibri" w:hAnsi="Calibri" w:cs="Calibri"/>
          <w:sz w:val="22"/>
          <w:szCs w:val="22"/>
          <w:lang w:val="en" w:eastAsia="en-US"/>
        </w:rPr>
      </w:pPr>
      <w:ins w:id="337" w:author="Beren Barklam" w:date="2024-11-06T13:59:00Z" w16du:dateUtc="2024-11-06T13:59:00Z">
        <w:r w:rsidRPr="005533EF">
          <w:rPr>
            <w:rFonts w:ascii="Calibri" w:eastAsia="Calibri" w:hAnsi="Calibri" w:cs="Calibri"/>
            <w:sz w:val="22"/>
            <w:szCs w:val="22"/>
            <w:lang w:val="en" w:eastAsia="en-US"/>
          </w:rPr>
          <w:t>Impartial witness’ name: _________________________</w:t>
        </w:r>
        <w:r w:rsidRPr="005533EF">
          <w:rPr>
            <w:rFonts w:ascii="Calibri" w:eastAsia="Calibri" w:hAnsi="Calibri" w:cs="Calibri"/>
            <w:sz w:val="22"/>
            <w:szCs w:val="22"/>
            <w:u w:val="single"/>
            <w:lang w:val="en" w:eastAsia="en-US"/>
          </w:rPr>
          <w:t xml:space="preserve">                </w:t>
        </w:r>
        <w:r w:rsidRPr="005533EF">
          <w:rPr>
            <w:rFonts w:ascii="Calibri" w:eastAsia="Calibri" w:hAnsi="Calibri" w:cs="Calibri"/>
            <w:sz w:val="22"/>
            <w:szCs w:val="22"/>
            <w:lang w:val="en" w:eastAsia="en-US"/>
          </w:rPr>
          <w:t>Signature:   _______________________</w:t>
        </w:r>
      </w:ins>
    </w:p>
    <w:p w14:paraId="3FF293D8" w14:textId="77777777" w:rsidR="005533EF" w:rsidRPr="005533EF" w:rsidRDefault="005533EF" w:rsidP="005533EF">
      <w:pPr>
        <w:widowControl w:val="0"/>
        <w:autoSpaceDE w:val="0"/>
        <w:autoSpaceDN w:val="0"/>
        <w:rPr>
          <w:ins w:id="338" w:author="Beren Barklam" w:date="2024-11-06T13:59:00Z" w16du:dateUtc="2024-11-06T13:59:00Z"/>
          <w:rFonts w:ascii="Calibri" w:eastAsia="Calibri" w:hAnsi="Calibri" w:cs="Calibri"/>
          <w:sz w:val="22"/>
          <w:szCs w:val="22"/>
          <w:u w:val="single"/>
          <w:lang w:val="en-US" w:eastAsia="en-US"/>
        </w:rPr>
      </w:pPr>
      <w:ins w:id="339" w:author="Beren Barklam" w:date="2024-11-06T13:59:00Z" w16du:dateUtc="2024-11-06T13:59:00Z">
        <w:r w:rsidRPr="005533EF">
          <w:rPr>
            <w:rFonts w:ascii="Calibri" w:eastAsia="Calibri" w:hAnsi="Calibri" w:cs="Calibri"/>
            <w:sz w:val="22"/>
            <w:szCs w:val="22"/>
            <w:u w:val="single"/>
            <w:lang w:val="en" w:eastAsia="en-US"/>
          </w:rPr>
          <w:t xml:space="preserve">              </w:t>
        </w:r>
      </w:ins>
    </w:p>
    <w:p w14:paraId="581E9052" w14:textId="19AE3C7E" w:rsidR="005533EF" w:rsidRPr="005533EF" w:rsidRDefault="005533EF" w:rsidP="005533EF">
      <w:pPr>
        <w:widowControl w:val="0"/>
        <w:autoSpaceDE w:val="0"/>
        <w:autoSpaceDN w:val="0"/>
        <w:rPr>
          <w:ins w:id="340" w:author="Beren Barklam" w:date="2024-11-06T13:59:00Z" w16du:dateUtc="2024-11-06T13:59:00Z"/>
          <w:rFonts w:ascii="Calibri" w:eastAsia="Calibri" w:hAnsi="Calibri" w:cs="Calibri"/>
          <w:i/>
          <w:sz w:val="20"/>
          <w:szCs w:val="20"/>
          <w:lang w:val="en-US" w:eastAsia="en-US"/>
        </w:rPr>
      </w:pPr>
      <w:ins w:id="341" w:author="Beren Barklam" w:date="2024-11-06T13:59:00Z" w16du:dateUtc="2024-11-06T13:59:00Z">
        <w:r w:rsidRPr="005533EF">
          <w:rPr>
            <w:rFonts w:ascii="Calibri" w:eastAsia="Calibri" w:hAnsi="Calibri" w:cs="Calibri"/>
            <w:i/>
            <w:sz w:val="20"/>
            <w:szCs w:val="20"/>
            <w:lang w:val="en-US" w:eastAsia="en-US"/>
          </w:rPr>
          <w:t xml:space="preserve">*An impartial witness is independent of the study, who cannot be unfairly influenced by people involved with the study </w:t>
        </w:r>
      </w:ins>
      <w:ins w:id="342" w:author="Beren Barklam" w:date="2024-11-11T09:59:00Z" w16du:dateUtc="2024-11-11T09:59:00Z">
        <w:r w:rsidR="007C088D">
          <w:rPr>
            <w:rFonts w:ascii="Calibri" w:eastAsia="Calibri" w:hAnsi="Calibri" w:cs="Calibri"/>
            <w:i/>
            <w:sz w:val="20"/>
            <w:szCs w:val="20"/>
            <w:lang w:val="en-US" w:eastAsia="en-US"/>
          </w:rPr>
          <w:t>(</w:t>
        </w:r>
      </w:ins>
      <w:ins w:id="343" w:author="Beren Barklam" w:date="2024-11-06T13:59:00Z" w16du:dateUtc="2024-11-06T13:59:00Z">
        <w:r w:rsidRPr="005533EF">
          <w:rPr>
            <w:rFonts w:ascii="Calibri" w:eastAsia="Calibri" w:hAnsi="Calibri" w:cs="Calibri"/>
            <w:i/>
            <w:sz w:val="20"/>
            <w:szCs w:val="20"/>
            <w:lang w:val="en-US" w:eastAsia="en-US"/>
          </w:rPr>
          <w:t>e.g.</w:t>
        </w:r>
      </w:ins>
      <w:ins w:id="344" w:author="Beren Barklam" w:date="2024-11-11T09:59:00Z" w16du:dateUtc="2024-11-11T09:59:00Z">
        <w:r w:rsidR="007C088D">
          <w:rPr>
            <w:rFonts w:ascii="Calibri" w:eastAsia="Calibri" w:hAnsi="Calibri" w:cs="Calibri"/>
            <w:i/>
            <w:sz w:val="20"/>
            <w:szCs w:val="20"/>
            <w:lang w:val="en-US" w:eastAsia="en-US"/>
          </w:rPr>
          <w:t>,</w:t>
        </w:r>
      </w:ins>
      <w:ins w:id="345" w:author="Beren Barklam" w:date="2024-11-06T13:59:00Z" w16du:dateUtc="2024-11-06T13:59:00Z">
        <w:r w:rsidRPr="005533EF">
          <w:rPr>
            <w:rFonts w:ascii="Calibri" w:eastAsia="Calibri" w:hAnsi="Calibri" w:cs="Calibri"/>
            <w:i/>
            <w:sz w:val="20"/>
            <w:szCs w:val="20"/>
            <w:lang w:val="en-US" w:eastAsia="en-US"/>
          </w:rPr>
          <w:t xml:space="preserve"> an independent nurse </w:t>
        </w:r>
      </w:ins>
      <w:ins w:id="346" w:author="Beren Barklam" w:date="2024-11-11T09:59:00Z" w16du:dateUtc="2024-11-11T09:59:00Z">
        <w:r w:rsidR="007C088D">
          <w:rPr>
            <w:rFonts w:ascii="Calibri" w:eastAsia="Calibri" w:hAnsi="Calibri" w:cs="Calibri"/>
            <w:i/>
            <w:sz w:val="20"/>
            <w:szCs w:val="20"/>
            <w:lang w:val="en-US" w:eastAsia="en-US"/>
          </w:rPr>
          <w:t>or a</w:t>
        </w:r>
      </w:ins>
      <w:ins w:id="347" w:author="Beren Barklam" w:date="2024-11-06T13:59:00Z" w16du:dateUtc="2024-11-06T13:59:00Z">
        <w:r w:rsidRPr="005533EF">
          <w:rPr>
            <w:rFonts w:ascii="Calibri" w:eastAsia="Calibri" w:hAnsi="Calibri" w:cs="Calibri"/>
            <w:i/>
            <w:sz w:val="20"/>
            <w:szCs w:val="20"/>
            <w:lang w:val="en-US" w:eastAsia="en-US"/>
          </w:rPr>
          <w:t xml:space="preserve"> patient visitor</w:t>
        </w:r>
      </w:ins>
      <w:ins w:id="348" w:author="Beren Barklam" w:date="2024-11-11T09:59:00Z" w16du:dateUtc="2024-11-11T09:59:00Z">
        <w:r w:rsidR="007C088D">
          <w:rPr>
            <w:rFonts w:ascii="Calibri" w:eastAsia="Calibri" w:hAnsi="Calibri" w:cs="Calibri"/>
            <w:i/>
            <w:sz w:val="20"/>
            <w:szCs w:val="20"/>
            <w:lang w:val="en-US" w:eastAsia="en-US"/>
          </w:rPr>
          <w:t>)</w:t>
        </w:r>
      </w:ins>
    </w:p>
    <w:p w14:paraId="2793853D" w14:textId="77777777" w:rsidR="005533EF" w:rsidRPr="007C088D" w:rsidRDefault="005533EF" w:rsidP="005533EF">
      <w:pPr>
        <w:widowControl w:val="0"/>
        <w:autoSpaceDE w:val="0"/>
        <w:autoSpaceDN w:val="0"/>
        <w:spacing w:line="243" w:lineRule="atLeast"/>
        <w:rPr>
          <w:ins w:id="349" w:author="Beren Barklam" w:date="2024-11-06T13:59:00Z" w16du:dateUtc="2024-11-06T13:59:00Z"/>
          <w:rFonts w:ascii="Calibri" w:eastAsia="Calibri" w:hAnsi="Calibri" w:cs="Calibri"/>
          <w:sz w:val="22"/>
          <w:szCs w:val="22"/>
          <w:lang w:val="en-US" w:eastAsia="en-US"/>
          <w:rPrChange w:id="350" w:author="Beren Barklam" w:date="2024-11-11T09:59:00Z" w16du:dateUtc="2024-11-11T09:59:00Z">
            <w:rPr>
              <w:ins w:id="351" w:author="Beren Barklam" w:date="2024-11-06T13:59:00Z" w16du:dateUtc="2024-11-06T13:59:00Z"/>
              <w:rFonts w:ascii="Calibri" w:eastAsia="Calibri" w:hAnsi="Calibri" w:cs="Calibri"/>
              <w:sz w:val="22"/>
              <w:szCs w:val="22"/>
              <w:lang w:val="en" w:eastAsia="en-US"/>
            </w:rPr>
          </w:rPrChange>
        </w:rPr>
      </w:pPr>
    </w:p>
    <w:p w14:paraId="616B3AC4" w14:textId="29924F1F" w:rsidR="005533EF" w:rsidRPr="005533EF" w:rsidDel="007233C7" w:rsidRDefault="005533EF" w:rsidP="005533EF">
      <w:pPr>
        <w:widowControl w:val="0"/>
        <w:autoSpaceDE w:val="0"/>
        <w:autoSpaceDN w:val="0"/>
        <w:spacing w:line="243" w:lineRule="atLeast"/>
        <w:rPr>
          <w:ins w:id="352" w:author="Beren Barklam" w:date="2024-11-06T13:59:00Z" w16du:dateUtc="2024-11-06T13:59:00Z"/>
          <w:del w:id="353" w:author="Anjum, Aisha" w:date="2024-11-21T23:53:00Z" w16du:dateUtc="2024-11-21T23:53:00Z"/>
          <w:rFonts w:ascii="Calibri" w:eastAsia="Calibri" w:hAnsi="Calibri" w:cs="Calibri"/>
          <w:sz w:val="22"/>
          <w:szCs w:val="22"/>
          <w:lang w:val="en" w:eastAsia="en-US"/>
        </w:rPr>
      </w:pPr>
    </w:p>
    <w:p w14:paraId="69BA6796" w14:textId="77777777" w:rsidR="005533EF" w:rsidRPr="005533EF" w:rsidRDefault="005533EF" w:rsidP="005533EF">
      <w:pPr>
        <w:widowControl w:val="0"/>
        <w:autoSpaceDE w:val="0"/>
        <w:autoSpaceDN w:val="0"/>
        <w:spacing w:line="243" w:lineRule="atLeast"/>
        <w:rPr>
          <w:ins w:id="354" w:author="Beren Barklam" w:date="2024-11-06T13:59:00Z" w16du:dateUtc="2024-11-06T13:59:00Z"/>
          <w:rFonts w:ascii="Calibri" w:eastAsia="Calibri" w:hAnsi="Calibri" w:cs="Calibri"/>
          <w:sz w:val="22"/>
          <w:szCs w:val="22"/>
          <w:lang w:val="en-US" w:eastAsia="en-US"/>
        </w:rPr>
      </w:pPr>
      <w:ins w:id="355" w:author="Beren Barklam" w:date="2024-11-06T13:59:00Z" w16du:dateUtc="2024-11-06T13:59:00Z">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ab/>
        </w:r>
        <w:r w:rsidRPr="005533EF">
          <w:rPr>
            <w:rFonts w:ascii="Calibri" w:eastAsia="Calibri" w:hAnsi="Calibri" w:cs="Calibri"/>
            <w:sz w:val="22"/>
            <w:szCs w:val="22"/>
            <w:lang w:val="en-US" w:eastAsia="en-US"/>
          </w:rPr>
          <w:tab/>
          <w:t xml:space="preserve">                               Time: </w:t>
        </w:r>
        <w:r w:rsidRPr="005533EF">
          <w:rPr>
            <w:rFonts w:ascii="Calibri" w:eastAsia="Calibri" w:hAnsi="Calibri" w:cs="Calibri"/>
            <w:sz w:val="22"/>
            <w:szCs w:val="22"/>
            <w:u w:val="single"/>
            <w:lang w:val="en-US" w:eastAsia="en-US"/>
          </w:rPr>
          <w:t xml:space="preserve">    </w:t>
        </w:r>
        <w:proofErr w:type="gramStart"/>
        <w:r w:rsidRPr="005533EF">
          <w:rPr>
            <w:rFonts w:ascii="Calibri" w:eastAsia="Calibri" w:hAnsi="Calibri" w:cs="Calibri"/>
            <w:sz w:val="22"/>
            <w:szCs w:val="22"/>
            <w:u w:val="single"/>
            <w:lang w:val="en-US" w:eastAsia="en-US"/>
          </w:rPr>
          <w:t xml:space="preserve">  :</w:t>
        </w:r>
        <w:proofErr w:type="gramEnd"/>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(24hr)</w:t>
        </w:r>
      </w:ins>
    </w:p>
    <w:p w14:paraId="2F24E565" w14:textId="3E428010" w:rsidR="005533EF" w:rsidRPr="005533EF" w:rsidDel="007233C7" w:rsidRDefault="005533EF" w:rsidP="005533EF">
      <w:pPr>
        <w:widowControl w:val="0"/>
        <w:autoSpaceDE w:val="0"/>
        <w:autoSpaceDN w:val="0"/>
        <w:spacing w:line="243" w:lineRule="atLeast"/>
        <w:rPr>
          <w:ins w:id="356" w:author="Beren Barklam" w:date="2024-11-06T13:59:00Z" w16du:dateUtc="2024-11-06T13:59:00Z"/>
          <w:del w:id="357" w:author="Anjum, Aisha" w:date="2024-11-21T23:53:00Z" w16du:dateUtc="2024-11-21T23:53:00Z"/>
          <w:rFonts w:ascii="Calibri" w:eastAsia="Calibri" w:hAnsi="Calibri" w:cs="Calibri"/>
          <w:sz w:val="20"/>
          <w:szCs w:val="20"/>
          <w:lang w:val="en-US" w:eastAsia="en-US"/>
        </w:rPr>
      </w:pPr>
    </w:p>
    <w:p w14:paraId="35812FDB" w14:textId="77777777" w:rsidR="005533EF" w:rsidRPr="005533EF" w:rsidRDefault="005533EF" w:rsidP="005533EF">
      <w:pPr>
        <w:widowControl w:val="0"/>
        <w:pBdr>
          <w:bottom w:val="single" w:sz="12" w:space="1" w:color="auto"/>
        </w:pBdr>
        <w:autoSpaceDE w:val="0"/>
        <w:autoSpaceDN w:val="0"/>
        <w:spacing w:line="243" w:lineRule="atLeast"/>
        <w:rPr>
          <w:ins w:id="358" w:author="Beren Barklam" w:date="2024-11-06T13:59:00Z" w16du:dateUtc="2024-11-06T13:59:00Z"/>
          <w:rFonts w:ascii="Calibri" w:eastAsia="Calibri" w:hAnsi="Calibri" w:cs="Calibri"/>
          <w:sz w:val="22"/>
          <w:szCs w:val="22"/>
          <w:lang w:val="en" w:eastAsia="en-US"/>
        </w:rPr>
      </w:pPr>
    </w:p>
    <w:p w14:paraId="3815A812" w14:textId="77777777" w:rsidR="005533EF" w:rsidRPr="005533EF" w:rsidRDefault="005533EF" w:rsidP="005533EF">
      <w:pPr>
        <w:widowControl w:val="0"/>
        <w:autoSpaceDE w:val="0"/>
        <w:autoSpaceDN w:val="0"/>
        <w:spacing w:before="120"/>
        <w:rPr>
          <w:ins w:id="359" w:author="Beren Barklam" w:date="2024-11-06T13:59:00Z" w16du:dateUtc="2024-11-06T13:59:00Z"/>
          <w:rFonts w:ascii="Calibri" w:eastAsia="Calibri" w:hAnsi="Calibri" w:cs="Calibri"/>
          <w:b/>
          <w:sz w:val="22"/>
          <w:szCs w:val="22"/>
          <w:lang w:val="en" w:eastAsia="en-US"/>
        </w:rPr>
      </w:pPr>
    </w:p>
    <w:p w14:paraId="31DD8744" w14:textId="77777777" w:rsidR="005533EF" w:rsidRPr="005533EF" w:rsidRDefault="005533EF" w:rsidP="005533EF">
      <w:pPr>
        <w:widowControl w:val="0"/>
        <w:autoSpaceDE w:val="0"/>
        <w:autoSpaceDN w:val="0"/>
        <w:spacing w:before="120"/>
        <w:rPr>
          <w:ins w:id="360" w:author="Beren Barklam" w:date="2024-11-06T13:59:00Z" w16du:dateUtc="2024-11-06T13:59:00Z"/>
          <w:rFonts w:ascii="Calibri" w:eastAsia="Calibri" w:hAnsi="Calibri" w:cs="Calibri"/>
          <w:b/>
          <w:sz w:val="22"/>
          <w:szCs w:val="22"/>
          <w:lang w:val="en" w:eastAsia="en-US"/>
        </w:rPr>
      </w:pPr>
      <w:ins w:id="361" w:author="Beren Barklam" w:date="2024-11-06T13:59:00Z" w16du:dateUtc="2024-11-06T13:59:00Z">
        <w:r w:rsidRPr="005533EF">
          <w:rPr>
            <w:rFonts w:ascii="Calibri" w:eastAsia="Calibri" w:hAnsi="Calibri" w:cs="Calibri"/>
            <w:b/>
            <w:sz w:val="22"/>
            <w:szCs w:val="22"/>
            <w:lang w:val="en" w:eastAsia="en-US"/>
          </w:rPr>
          <w:t>To be completed by the delegated site staff obtaining consent</w:t>
        </w:r>
      </w:ins>
    </w:p>
    <w:p w14:paraId="1A9B158B" w14:textId="77777777" w:rsidR="005533EF" w:rsidRPr="005533EF" w:rsidRDefault="005533EF">
      <w:pPr>
        <w:widowControl w:val="0"/>
        <w:autoSpaceDE w:val="0"/>
        <w:autoSpaceDN w:val="0"/>
        <w:rPr>
          <w:ins w:id="362" w:author="Beren Barklam" w:date="2024-11-06T13:59:00Z" w16du:dateUtc="2024-11-06T13:59:00Z"/>
          <w:rFonts w:ascii="Calibri" w:eastAsia="Calibri" w:hAnsi="Calibri" w:cs="Calibri"/>
          <w:b/>
          <w:sz w:val="22"/>
          <w:szCs w:val="22"/>
          <w:lang w:val="en" w:eastAsia="en-US"/>
        </w:rPr>
        <w:pPrChange w:id="363" w:author="Anjum, Aisha" w:date="2024-11-21T23:53:00Z" w16du:dateUtc="2024-11-21T23:53:00Z">
          <w:pPr>
            <w:widowControl w:val="0"/>
            <w:autoSpaceDE w:val="0"/>
            <w:autoSpaceDN w:val="0"/>
            <w:spacing w:before="120"/>
          </w:pPr>
        </w:pPrChange>
      </w:pPr>
    </w:p>
    <w:p w14:paraId="4A96472B" w14:textId="77777777" w:rsidR="005533EF" w:rsidRPr="005533EF" w:rsidRDefault="005533EF">
      <w:pPr>
        <w:widowControl w:val="0"/>
        <w:autoSpaceDE w:val="0"/>
        <w:autoSpaceDN w:val="0"/>
        <w:ind w:right="323"/>
        <w:rPr>
          <w:ins w:id="364" w:author="Beren Barklam" w:date="2024-11-06T13:59:00Z" w16du:dateUtc="2024-11-06T13:59:00Z"/>
          <w:rFonts w:ascii="Calibri" w:eastAsia="Calibri" w:hAnsi="Calibri" w:cs="Calibri"/>
          <w:sz w:val="22"/>
          <w:szCs w:val="22"/>
          <w:lang w:val="en-US" w:eastAsia="en-US"/>
        </w:rPr>
        <w:pPrChange w:id="365" w:author="Anjum, Aisha" w:date="2024-11-21T23:54:00Z" w16du:dateUtc="2024-11-21T23:54:00Z">
          <w:pPr>
            <w:widowControl w:val="0"/>
            <w:autoSpaceDE w:val="0"/>
            <w:autoSpaceDN w:val="0"/>
            <w:spacing w:before="120"/>
            <w:ind w:right="323"/>
          </w:pPr>
        </w:pPrChange>
      </w:pPr>
      <w:ins w:id="366" w:author="Beren Barklam" w:date="2024-11-06T13:59:00Z" w16du:dateUtc="2024-11-06T13:59:00Z">
        <w:r w:rsidRPr="005533EF">
          <w:rPr>
            <w:rFonts w:ascii="Calibri" w:eastAsia="Calibri" w:hAnsi="Calibri" w:cs="Calibri"/>
            <w:sz w:val="22"/>
            <w:szCs w:val="22"/>
            <w:lang w:val="en-US" w:eastAsia="en-US"/>
          </w:rPr>
          <w:t>I hereby declare that I have provided complete and accurate information about the study, and I have answered all questions.</w:t>
        </w:r>
      </w:ins>
    </w:p>
    <w:p w14:paraId="02351604" w14:textId="7D935AEA" w:rsidR="005533EF" w:rsidDel="007233C7" w:rsidRDefault="005533EF" w:rsidP="007233C7">
      <w:pPr>
        <w:widowControl w:val="0"/>
        <w:autoSpaceDE w:val="0"/>
        <w:autoSpaceDN w:val="0"/>
        <w:spacing w:before="120"/>
        <w:ind w:right="323"/>
        <w:rPr>
          <w:del w:id="367" w:author="Anjum, Aisha" w:date="2024-11-21T23:54:00Z" w16du:dateUtc="2024-11-21T23:54:00Z"/>
          <w:rFonts w:ascii="Calibri" w:eastAsia="Calibri" w:hAnsi="Calibri" w:cs="Calibri"/>
          <w:sz w:val="20"/>
          <w:szCs w:val="20"/>
          <w:lang w:val="en-US" w:eastAsia="en-US"/>
        </w:rPr>
      </w:pPr>
      <w:ins w:id="368" w:author="Beren Barklam" w:date="2024-11-06T13:59:00Z" w16du:dateUtc="2024-11-06T13:59:00Z">
        <w:r w:rsidRPr="005533EF">
          <w:rPr>
            <w:rFonts w:ascii="Calibri" w:eastAsia="Calibri" w:hAnsi="Calibri" w:cs="Calibri"/>
            <w:sz w:val="22"/>
            <w:szCs w:val="22"/>
            <w:lang w:val="en-US" w:eastAsia="en-US"/>
          </w:rPr>
          <w:t xml:space="preserve">If new information becomes known during the study that could affect the consent for participation, I will inform the </w:t>
        </w:r>
      </w:ins>
      <w:ins w:id="369" w:author="Beren Barklam" w:date="2024-11-06T14:04:00Z" w16du:dateUtc="2024-11-06T14:04:00Z">
        <w:r w:rsidR="005C001D" w:rsidRPr="005C001D">
          <w:rPr>
            <w:rFonts w:ascii="Calibri" w:eastAsia="Calibri" w:hAnsi="Calibri" w:cs="Calibri"/>
            <w:sz w:val="22"/>
            <w:szCs w:val="22"/>
            <w:lang w:val="en-US" w:eastAsia="en-US"/>
          </w:rPr>
          <w:t xml:space="preserve">personal legal representative </w:t>
        </w:r>
        <w:r w:rsidR="005C001D" w:rsidRPr="005C001D">
          <w:rPr>
            <w:rFonts w:ascii="Calibri" w:eastAsia="Calibri" w:hAnsi="Calibri" w:cs="Calibri"/>
            <w:i/>
            <w:iCs/>
            <w:sz w:val="22"/>
            <w:szCs w:val="22"/>
            <w:lang w:val="en-US" w:eastAsia="en-US"/>
            <w:rPrChange w:id="370" w:author="Beren Barklam" w:date="2024-11-06T14:04:00Z" w16du:dateUtc="2024-11-06T14:04:00Z">
              <w:rPr>
                <w:rFonts w:ascii="Calibri" w:eastAsia="Calibri" w:hAnsi="Calibri" w:cs="Calibri"/>
                <w:sz w:val="22"/>
                <w:szCs w:val="22"/>
                <w:lang w:val="en-US" w:eastAsia="en-US"/>
              </w:rPr>
            </w:rPrChange>
          </w:rPr>
          <w:t>(England/Wales/Northern Ireland)</w:t>
        </w:r>
        <w:r w:rsidR="005C001D" w:rsidRPr="005C001D">
          <w:rPr>
            <w:rFonts w:ascii="Calibri" w:eastAsia="Calibri" w:hAnsi="Calibri" w:cs="Calibri"/>
            <w:sz w:val="22"/>
            <w:szCs w:val="22"/>
            <w:lang w:val="en-US" w:eastAsia="en-US"/>
          </w:rPr>
          <w:t xml:space="preserve"> or Nearest Relative/Guardian/Welfare Attorney </w:t>
        </w:r>
        <w:r w:rsidR="005C001D" w:rsidRPr="005C001D">
          <w:rPr>
            <w:rFonts w:ascii="Calibri" w:eastAsia="Calibri" w:hAnsi="Calibri" w:cs="Calibri"/>
            <w:i/>
            <w:iCs/>
            <w:sz w:val="22"/>
            <w:szCs w:val="22"/>
            <w:lang w:val="en-US" w:eastAsia="en-US"/>
            <w:rPrChange w:id="371" w:author="Beren Barklam" w:date="2024-11-06T14:04:00Z" w16du:dateUtc="2024-11-06T14:04:00Z">
              <w:rPr>
                <w:rFonts w:ascii="Calibri" w:eastAsia="Calibri" w:hAnsi="Calibri" w:cs="Calibri"/>
                <w:sz w:val="22"/>
                <w:szCs w:val="22"/>
                <w:lang w:val="en-US" w:eastAsia="en-US"/>
              </w:rPr>
            </w:rPrChange>
          </w:rPr>
          <w:t>(Scotland)</w:t>
        </w:r>
        <w:r w:rsidR="005C001D" w:rsidRPr="005C001D">
          <w:rPr>
            <w:rFonts w:ascii="Calibri" w:eastAsia="Calibri" w:hAnsi="Calibri" w:cs="Calibri"/>
            <w:sz w:val="22"/>
            <w:szCs w:val="22"/>
            <w:lang w:val="en-US" w:eastAsia="en-US"/>
          </w:rPr>
          <w:t xml:space="preserve"> </w:t>
        </w:r>
      </w:ins>
      <w:ins w:id="372" w:author="Beren Barklam" w:date="2024-11-06T13:59:00Z" w16du:dateUtc="2024-11-06T13:59:00Z">
        <w:r w:rsidRPr="005533EF">
          <w:rPr>
            <w:rFonts w:ascii="Calibri" w:eastAsia="Calibri" w:hAnsi="Calibri" w:cs="Calibri"/>
            <w:sz w:val="22"/>
            <w:szCs w:val="22"/>
            <w:lang w:val="en-US" w:eastAsia="en-US"/>
          </w:rPr>
          <w:t>in good time.</w:t>
        </w:r>
      </w:ins>
    </w:p>
    <w:p w14:paraId="3C20ADBB" w14:textId="77777777" w:rsidR="007233C7" w:rsidRPr="005533EF" w:rsidRDefault="007233C7" w:rsidP="005533EF">
      <w:pPr>
        <w:widowControl w:val="0"/>
        <w:autoSpaceDE w:val="0"/>
        <w:autoSpaceDN w:val="0"/>
        <w:spacing w:before="120"/>
        <w:ind w:right="323"/>
        <w:rPr>
          <w:ins w:id="373" w:author="Anjum, Aisha" w:date="2024-11-21T23:54:00Z" w16du:dateUtc="2024-11-21T23:54:00Z"/>
          <w:rFonts w:ascii="Calibri" w:eastAsia="Calibri" w:hAnsi="Calibri" w:cs="Calibri"/>
          <w:sz w:val="22"/>
          <w:szCs w:val="22"/>
          <w:lang w:val="en-US" w:eastAsia="en-US"/>
        </w:rPr>
      </w:pPr>
    </w:p>
    <w:p w14:paraId="499A3F51" w14:textId="77777777" w:rsidR="005533EF" w:rsidRPr="005533EF" w:rsidRDefault="005533EF">
      <w:pPr>
        <w:widowControl w:val="0"/>
        <w:autoSpaceDE w:val="0"/>
        <w:autoSpaceDN w:val="0"/>
        <w:spacing w:before="120"/>
        <w:ind w:right="323"/>
        <w:rPr>
          <w:ins w:id="374" w:author="Beren Barklam" w:date="2024-11-06T13:59:00Z" w16du:dateUtc="2024-11-06T13:59:00Z"/>
          <w:rFonts w:ascii="Calibri" w:eastAsia="Calibri" w:hAnsi="Calibri" w:cs="Calibri"/>
          <w:sz w:val="20"/>
          <w:szCs w:val="20"/>
          <w:lang w:val="en-US" w:eastAsia="en-US"/>
        </w:rPr>
        <w:pPrChange w:id="375" w:author="Anjum, Aisha" w:date="2024-11-21T23:54:00Z" w16du:dateUtc="2024-11-21T23:54:00Z">
          <w:pPr>
            <w:widowControl w:val="0"/>
            <w:autoSpaceDE w:val="0"/>
            <w:autoSpaceDN w:val="0"/>
            <w:spacing w:before="11"/>
          </w:pPr>
        </w:pPrChange>
      </w:pPr>
    </w:p>
    <w:p w14:paraId="3D7BD22E" w14:textId="77777777" w:rsidR="005533EF" w:rsidRPr="005533EF" w:rsidRDefault="005533EF" w:rsidP="005533EF">
      <w:pPr>
        <w:widowControl w:val="0"/>
        <w:autoSpaceDE w:val="0"/>
        <w:autoSpaceDN w:val="0"/>
        <w:rPr>
          <w:ins w:id="376" w:author="Beren Barklam" w:date="2024-11-06T13:59:00Z" w16du:dateUtc="2024-11-06T13:59:00Z"/>
          <w:rFonts w:ascii="Calibri" w:eastAsia="Calibri" w:hAnsi="Calibri" w:cs="Calibri"/>
          <w:sz w:val="20"/>
          <w:szCs w:val="20"/>
          <w:lang w:val="en-US" w:eastAsia="en-US"/>
        </w:rPr>
      </w:pPr>
      <w:ins w:id="377" w:author="Beren Barklam" w:date="2024-11-06T13:59:00Z" w16du:dateUtc="2024-11-06T13:59:00Z">
        <w:r w:rsidRPr="005533EF">
          <w:rPr>
            <w:rFonts w:ascii="Calibri" w:eastAsia="Calibri" w:hAnsi="Calibri" w:cs="Calibri"/>
            <w:sz w:val="22"/>
            <w:szCs w:val="22"/>
            <w:lang w:val="en" w:eastAsia="en-US"/>
          </w:rPr>
          <w:t>Investigator name (or delegate): ____________________________Signature: _____________________</w:t>
        </w:r>
      </w:ins>
    </w:p>
    <w:p w14:paraId="523B11B1" w14:textId="77777777" w:rsidR="005533EF" w:rsidRPr="005533EF" w:rsidRDefault="005533EF">
      <w:pPr>
        <w:widowControl w:val="0"/>
        <w:autoSpaceDE w:val="0"/>
        <w:autoSpaceDN w:val="0"/>
        <w:rPr>
          <w:ins w:id="378" w:author="Beren Barklam" w:date="2024-11-06T13:59:00Z" w16du:dateUtc="2024-11-06T13:59:00Z"/>
          <w:rFonts w:ascii="Calibri" w:eastAsia="Calibri" w:hAnsi="Calibri" w:cs="Calibri"/>
          <w:sz w:val="22"/>
          <w:szCs w:val="22"/>
          <w:lang w:val="en" w:eastAsia="en-US"/>
        </w:rPr>
        <w:pPrChange w:id="379" w:author="Anjum, Aisha" w:date="2024-11-21T23:54:00Z" w16du:dateUtc="2024-11-21T23:54:00Z">
          <w:pPr>
            <w:widowControl w:val="0"/>
            <w:autoSpaceDE w:val="0"/>
            <w:autoSpaceDN w:val="0"/>
            <w:spacing w:before="118"/>
          </w:pPr>
        </w:pPrChange>
      </w:pPr>
    </w:p>
    <w:p w14:paraId="3F228B1E" w14:textId="77777777" w:rsidR="005533EF" w:rsidRPr="005533EF" w:rsidRDefault="005533EF" w:rsidP="005533EF">
      <w:pPr>
        <w:widowControl w:val="0"/>
        <w:autoSpaceDE w:val="0"/>
        <w:autoSpaceDN w:val="0"/>
        <w:spacing w:before="118"/>
        <w:rPr>
          <w:ins w:id="380" w:author="Beren Barklam" w:date="2024-11-06T13:59:00Z" w16du:dateUtc="2024-11-06T13:59:00Z"/>
          <w:rFonts w:ascii="Calibri" w:eastAsia="Calibri" w:hAnsi="Calibri" w:cs="Calibri"/>
          <w:sz w:val="22"/>
          <w:szCs w:val="22"/>
          <w:lang w:val="en" w:eastAsia="en-US"/>
        </w:rPr>
      </w:pPr>
      <w:ins w:id="381" w:author="Beren Barklam" w:date="2024-11-06T13:59:00Z" w16du:dateUtc="2024-11-06T13:59:00Z">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pacing w:val="11"/>
            <w:sz w:val="22"/>
            <w:szCs w:val="22"/>
            <w:u w:val="single"/>
            <w:lang w:val="en-US" w:eastAsia="en-US"/>
          </w:rPr>
          <w:t xml:space="preserve">      </w:t>
        </w:r>
      </w:ins>
    </w:p>
    <w:p w14:paraId="41638823" w14:textId="77777777" w:rsidR="00771927" w:rsidRPr="005533EF" w:rsidRDefault="00771927" w:rsidP="00771927">
      <w:pPr>
        <w:pStyle w:val="paragraph"/>
        <w:spacing w:before="0" w:beforeAutospacing="0" w:after="0" w:afterAutospacing="0"/>
        <w:textAlignment w:val="baseline"/>
        <w:rPr>
          <w:rStyle w:val="normaltextrun"/>
          <w:rFonts w:ascii="Calibri" w:hAnsi="Calibri" w:cs="Calibri"/>
          <w:sz w:val="22"/>
          <w:szCs w:val="22"/>
          <w:lang w:val="en"/>
          <w:rPrChange w:id="382" w:author="Beren Barklam" w:date="2024-11-06T13:59:00Z" w16du:dateUtc="2024-11-06T13:59:00Z">
            <w:rPr>
              <w:rStyle w:val="normaltextrun"/>
              <w:rFonts w:ascii="Calibri" w:eastAsia="Batang" w:hAnsi="Calibri" w:cs="Calibri"/>
              <w:sz w:val="22"/>
              <w:szCs w:val="22"/>
              <w:lang w:eastAsia="ko-KR"/>
            </w:rPr>
          </w:rPrChange>
        </w:rPr>
      </w:pPr>
    </w:p>
    <w:p w14:paraId="212C1A30" w14:textId="0FEEA461" w:rsidR="00771927" w:rsidDel="00721FBE" w:rsidRDefault="00771927" w:rsidP="00771927">
      <w:pPr>
        <w:pStyle w:val="paragraph"/>
        <w:spacing w:before="0" w:beforeAutospacing="0" w:after="0" w:afterAutospacing="0"/>
        <w:textAlignment w:val="baseline"/>
        <w:rPr>
          <w:del w:id="383" w:author="Beren Barklam" w:date="2024-11-06T14:03:00Z" w16du:dateUtc="2024-11-06T14:03:00Z"/>
          <w:rFonts w:ascii="Segoe UI" w:hAnsi="Segoe UI" w:cs="Segoe UI"/>
          <w:sz w:val="18"/>
          <w:szCs w:val="18"/>
        </w:rPr>
      </w:pPr>
      <w:del w:id="384" w:author="Beren Barklam" w:date="2024-11-06T14:03:00Z" w16du:dateUtc="2024-11-06T14:03:00Z">
        <w:r w:rsidDel="00721FBE">
          <w:rPr>
            <w:rStyle w:val="normaltextrun"/>
            <w:rFonts w:ascii="Calibri" w:hAnsi="Calibri" w:cs="Calibri"/>
            <w:sz w:val="22"/>
            <w:szCs w:val="22"/>
          </w:rPr>
          <w:delText>_________________________</w:delText>
        </w:r>
        <w:r w:rsidDel="00721FBE">
          <w:rPr>
            <w:rStyle w:val="tabchar"/>
            <w:rFonts w:ascii="Calibri" w:hAnsi="Calibri" w:cs="Calibri"/>
            <w:sz w:val="22"/>
            <w:szCs w:val="22"/>
          </w:rPr>
          <w:tab/>
        </w:r>
        <w:r w:rsidDel="00721FBE">
          <w:rPr>
            <w:rStyle w:val="tabchar"/>
            <w:rFonts w:ascii="Calibri" w:hAnsi="Calibri" w:cs="Calibri"/>
            <w:sz w:val="22"/>
            <w:szCs w:val="22"/>
          </w:rPr>
          <w:tab/>
        </w:r>
        <w:r w:rsidDel="00721FBE">
          <w:rPr>
            <w:rStyle w:val="normaltextrun"/>
            <w:rFonts w:ascii="Calibri" w:hAnsi="Calibri" w:cs="Calibri"/>
            <w:sz w:val="22"/>
            <w:szCs w:val="22"/>
          </w:rPr>
          <w:delText>_________________________</w:delText>
        </w:r>
        <w:r w:rsidDel="00721FBE">
          <w:rPr>
            <w:rStyle w:val="tabchar"/>
            <w:rFonts w:ascii="Calibri" w:hAnsi="Calibri" w:cs="Calibri"/>
            <w:sz w:val="22"/>
            <w:szCs w:val="22"/>
          </w:rPr>
          <w:tab/>
        </w:r>
        <w:r w:rsidDel="00721FBE">
          <w:rPr>
            <w:rStyle w:val="tabchar"/>
            <w:rFonts w:ascii="Calibri" w:hAnsi="Calibri" w:cs="Calibri"/>
          </w:rPr>
          <w:tab/>
        </w:r>
        <w:r w:rsidDel="00721FBE">
          <w:rPr>
            <w:rStyle w:val="normaltextrun"/>
            <w:rFonts w:ascii="Calibri" w:hAnsi="Calibri" w:cs="Calibri"/>
            <w:sz w:val="22"/>
            <w:szCs w:val="22"/>
          </w:rPr>
          <w:delText>_______________________</w:delText>
        </w:r>
        <w:r w:rsidDel="00721FBE">
          <w:rPr>
            <w:rStyle w:val="eop"/>
            <w:rFonts w:ascii="Calibri" w:hAnsi="Calibri" w:cs="Calibri"/>
            <w:sz w:val="22"/>
            <w:szCs w:val="22"/>
          </w:rPr>
          <w:delText> </w:delText>
        </w:r>
      </w:del>
    </w:p>
    <w:p w14:paraId="33F5690C" w14:textId="4DB85965" w:rsidR="00771927" w:rsidDel="00721FBE" w:rsidRDefault="00771927" w:rsidP="00771927">
      <w:pPr>
        <w:pStyle w:val="paragraph"/>
        <w:spacing w:before="0" w:beforeAutospacing="0" w:after="0" w:afterAutospacing="0"/>
        <w:textAlignment w:val="baseline"/>
        <w:rPr>
          <w:del w:id="385" w:author="Beren Barklam" w:date="2024-11-06T14:03:00Z" w16du:dateUtc="2024-11-06T14:03:00Z"/>
          <w:rFonts w:ascii="Segoe UI" w:hAnsi="Segoe UI" w:cs="Segoe UI"/>
          <w:sz w:val="18"/>
          <w:szCs w:val="18"/>
        </w:rPr>
      </w:pPr>
      <w:del w:id="386" w:author="Beren Barklam" w:date="2024-11-06T14:03:00Z" w16du:dateUtc="2024-11-06T14:03:00Z">
        <w:r w:rsidDel="00721FBE">
          <w:rPr>
            <w:rStyle w:val="normaltextrun"/>
            <w:rFonts w:ascii="Calibri" w:hAnsi="Calibri" w:cs="Calibri"/>
            <w:sz w:val="22"/>
            <w:szCs w:val="22"/>
          </w:rPr>
          <w:delText>Name of P</w:delText>
        </w:r>
        <w:r w:rsidR="000F2742" w:rsidDel="00721FBE">
          <w:rPr>
            <w:rStyle w:val="normaltextrun"/>
            <w:rFonts w:ascii="Calibri" w:hAnsi="Calibri" w:cs="Calibri"/>
            <w:sz w:val="22"/>
            <w:szCs w:val="22"/>
          </w:rPr>
          <w:delText>ersonal</w:delText>
        </w:r>
        <w:r w:rsidDel="00721FBE">
          <w:rPr>
            <w:rStyle w:val="normaltextrun"/>
            <w:rFonts w:ascii="Calibri" w:hAnsi="Calibri" w:cs="Calibri"/>
            <w:sz w:val="22"/>
            <w:szCs w:val="22"/>
          </w:rPr>
          <w:delText xml:space="preserve"> Legal</w:delText>
        </w:r>
        <w:r w:rsidDel="00721FBE">
          <w:rPr>
            <w:rStyle w:val="tabchar"/>
            <w:rFonts w:ascii="Calibri" w:hAnsi="Calibri" w:cs="Calibri"/>
            <w:sz w:val="22"/>
            <w:szCs w:val="22"/>
          </w:rPr>
          <w:tab/>
        </w:r>
        <w:r w:rsidDel="00721FBE">
          <w:rPr>
            <w:rStyle w:val="tabchar"/>
            <w:rFonts w:ascii="Calibri" w:hAnsi="Calibri" w:cs="Calibri"/>
            <w:sz w:val="22"/>
            <w:szCs w:val="22"/>
          </w:rPr>
          <w:tab/>
        </w:r>
        <w:r w:rsidR="00FD6C05" w:rsidDel="00721FBE">
          <w:rPr>
            <w:rStyle w:val="tabchar"/>
            <w:rFonts w:ascii="Calibri" w:hAnsi="Calibri" w:cs="Calibri"/>
            <w:sz w:val="22"/>
            <w:szCs w:val="22"/>
          </w:rPr>
          <w:tab/>
        </w:r>
        <w:r w:rsidDel="00721FBE">
          <w:rPr>
            <w:rStyle w:val="normaltextrun"/>
            <w:rFonts w:ascii="Calibri" w:hAnsi="Calibri" w:cs="Calibri"/>
            <w:sz w:val="22"/>
            <w:szCs w:val="22"/>
          </w:rPr>
          <w:delText>Signature</w:delText>
        </w:r>
        <w:r w:rsidDel="00721FBE">
          <w:rPr>
            <w:rStyle w:val="tabchar"/>
            <w:rFonts w:ascii="Calibri" w:hAnsi="Calibri" w:cs="Calibri"/>
            <w:sz w:val="22"/>
            <w:szCs w:val="22"/>
          </w:rPr>
          <w:tab/>
        </w:r>
        <w:r w:rsidDel="00721FBE">
          <w:rPr>
            <w:rStyle w:val="tabchar"/>
            <w:rFonts w:ascii="Calibri" w:hAnsi="Calibri" w:cs="Calibri"/>
          </w:rPr>
          <w:tab/>
        </w:r>
        <w:r w:rsidDel="00721FBE">
          <w:rPr>
            <w:rStyle w:val="tabchar"/>
            <w:rFonts w:ascii="Calibri" w:hAnsi="Calibri" w:cs="Calibri"/>
          </w:rPr>
          <w:tab/>
        </w:r>
        <w:r w:rsidDel="00721FBE">
          <w:rPr>
            <w:rStyle w:val="tabchar"/>
            <w:rFonts w:ascii="Calibri" w:hAnsi="Calibri" w:cs="Calibri"/>
          </w:rPr>
          <w:tab/>
        </w:r>
        <w:commentRangeStart w:id="387"/>
        <w:r w:rsidDel="00721FBE">
          <w:rPr>
            <w:rStyle w:val="normaltextrun"/>
            <w:rFonts w:ascii="Calibri" w:hAnsi="Calibri" w:cs="Calibri"/>
            <w:sz w:val="22"/>
            <w:szCs w:val="22"/>
          </w:rPr>
          <w:delText>Date</w:delText>
        </w:r>
        <w:r w:rsidDel="00721FBE">
          <w:rPr>
            <w:rStyle w:val="eop"/>
            <w:rFonts w:ascii="Calibri" w:hAnsi="Calibri" w:cs="Calibri"/>
            <w:sz w:val="22"/>
            <w:szCs w:val="22"/>
          </w:rPr>
          <w:delText> </w:delText>
        </w:r>
        <w:commentRangeEnd w:id="387"/>
        <w:r w:rsidR="004022A1" w:rsidDel="00721FBE">
          <w:rPr>
            <w:rStyle w:val="CommentReference"/>
            <w:rFonts w:eastAsia="Batang"/>
            <w:lang w:eastAsia="ko-KR"/>
          </w:rPr>
          <w:commentReference w:id="387"/>
        </w:r>
      </w:del>
    </w:p>
    <w:p w14:paraId="68CBC161" w14:textId="348CB903" w:rsidR="00771927" w:rsidRPr="00171C2F" w:rsidDel="00721FBE" w:rsidRDefault="00771927" w:rsidP="00771927">
      <w:pPr>
        <w:pStyle w:val="paragraph"/>
        <w:spacing w:before="0" w:beforeAutospacing="0" w:after="0" w:afterAutospacing="0"/>
        <w:textAlignment w:val="baseline"/>
        <w:rPr>
          <w:del w:id="388" w:author="Beren Barklam" w:date="2024-11-06T14:03:00Z" w16du:dateUtc="2024-11-06T14:03:00Z"/>
          <w:rStyle w:val="eop"/>
          <w:rFonts w:ascii="Calibri" w:hAnsi="Calibri" w:cs="Calibri"/>
          <w:i/>
          <w:iCs/>
          <w:sz w:val="18"/>
          <w:szCs w:val="18"/>
        </w:rPr>
      </w:pPr>
      <w:del w:id="389" w:author="Beren Barklam" w:date="2024-11-06T14:03:00Z" w16du:dateUtc="2024-11-06T14:03:00Z">
        <w:r w:rsidRPr="00E727B7" w:rsidDel="00721FBE">
          <w:rPr>
            <w:rStyle w:val="normaltextrun"/>
            <w:rFonts w:ascii="Calibri" w:hAnsi="Calibri" w:cs="Calibri"/>
            <w:sz w:val="22"/>
            <w:szCs w:val="22"/>
          </w:rPr>
          <w:delText>Representative</w:delText>
        </w:r>
        <w:r w:rsidR="00FD6C05" w:rsidRPr="00E727B7" w:rsidDel="00721FBE">
          <w:rPr>
            <w:rStyle w:val="eop"/>
            <w:rFonts w:ascii="Calibri" w:hAnsi="Calibri" w:cs="Calibri"/>
            <w:i/>
            <w:iCs/>
            <w:sz w:val="22"/>
            <w:szCs w:val="22"/>
          </w:rPr>
          <w:delText xml:space="preserve"> </w:delText>
        </w:r>
        <w:r w:rsidR="00FD6C05" w:rsidRPr="00171C2F" w:rsidDel="00721FBE">
          <w:rPr>
            <w:rStyle w:val="eop"/>
            <w:rFonts w:ascii="Calibri" w:hAnsi="Calibri" w:cs="Calibri"/>
            <w:i/>
            <w:iCs/>
            <w:sz w:val="18"/>
            <w:szCs w:val="18"/>
          </w:rPr>
          <w:delText xml:space="preserve">(If </w:delText>
        </w:r>
        <w:r w:rsidR="00171C2F" w:rsidRPr="00171C2F" w:rsidDel="00721FBE">
          <w:rPr>
            <w:rStyle w:val="eop"/>
            <w:rFonts w:ascii="Calibri" w:hAnsi="Calibri" w:cs="Calibri"/>
            <w:i/>
            <w:iCs/>
            <w:sz w:val="18"/>
            <w:szCs w:val="18"/>
          </w:rPr>
          <w:delText xml:space="preserve">in </w:delText>
        </w:r>
        <w:r w:rsidR="00E727B7" w:rsidRPr="00171C2F" w:rsidDel="00721FBE">
          <w:rPr>
            <w:rStyle w:val="eop"/>
            <w:rFonts w:ascii="Calibri" w:hAnsi="Calibri" w:cs="Calibri"/>
            <w:i/>
            <w:iCs/>
            <w:sz w:val="18"/>
            <w:szCs w:val="18"/>
          </w:rPr>
          <w:delText>England/</w:delText>
        </w:r>
      </w:del>
    </w:p>
    <w:p w14:paraId="075E804B" w14:textId="129F4455" w:rsidR="00E727B7" w:rsidRPr="00171C2F" w:rsidDel="00721FBE" w:rsidRDefault="00E727B7" w:rsidP="00771927">
      <w:pPr>
        <w:pStyle w:val="paragraph"/>
        <w:spacing w:before="0" w:beforeAutospacing="0" w:after="0" w:afterAutospacing="0"/>
        <w:textAlignment w:val="baseline"/>
        <w:rPr>
          <w:del w:id="390" w:author="Beren Barklam" w:date="2024-11-06T14:03:00Z" w16du:dateUtc="2024-11-06T14:03:00Z"/>
          <w:rStyle w:val="eop"/>
          <w:rFonts w:ascii="Calibri" w:hAnsi="Calibri" w:cs="Calibri"/>
          <w:i/>
          <w:iCs/>
          <w:sz w:val="18"/>
          <w:szCs w:val="18"/>
        </w:rPr>
      </w:pPr>
      <w:del w:id="391" w:author="Beren Barklam" w:date="2024-11-06T14:03:00Z" w16du:dateUtc="2024-11-06T14:03:00Z">
        <w:r w:rsidRPr="00171C2F" w:rsidDel="00721FBE">
          <w:rPr>
            <w:rStyle w:val="eop"/>
            <w:rFonts w:ascii="Calibri" w:hAnsi="Calibri" w:cs="Calibri"/>
            <w:i/>
            <w:iCs/>
            <w:sz w:val="18"/>
            <w:szCs w:val="18"/>
          </w:rPr>
          <w:delText>Wales/Northern Ireland)</w:delText>
        </w:r>
      </w:del>
    </w:p>
    <w:p w14:paraId="43C04BBE" w14:textId="0B2E26C4" w:rsidR="00E727B7" w:rsidRPr="00171C2F" w:rsidDel="00721FBE" w:rsidRDefault="00E727B7" w:rsidP="00771927">
      <w:pPr>
        <w:pStyle w:val="paragraph"/>
        <w:spacing w:before="0" w:beforeAutospacing="0" w:after="0" w:afterAutospacing="0"/>
        <w:textAlignment w:val="baseline"/>
        <w:rPr>
          <w:del w:id="392" w:author="Beren Barklam" w:date="2024-11-06T14:03:00Z" w16du:dateUtc="2024-11-06T14:03:00Z"/>
          <w:rFonts w:asciiTheme="majorHAnsi" w:hAnsiTheme="majorHAnsi" w:cstheme="majorHAnsi"/>
          <w:sz w:val="22"/>
          <w:szCs w:val="22"/>
        </w:rPr>
      </w:pPr>
      <w:del w:id="393" w:author="Beren Barklam" w:date="2024-11-06T14:03:00Z" w16du:dateUtc="2024-11-06T14:03:00Z">
        <w:r w:rsidRPr="00171C2F" w:rsidDel="00721FBE">
          <w:rPr>
            <w:rFonts w:asciiTheme="majorHAnsi" w:hAnsiTheme="majorHAnsi" w:cstheme="majorHAnsi"/>
            <w:sz w:val="22"/>
            <w:szCs w:val="22"/>
          </w:rPr>
          <w:delText xml:space="preserve">Name of </w:delText>
        </w:r>
        <w:r w:rsidR="00171C2F" w:rsidRPr="00171C2F" w:rsidDel="00721FBE">
          <w:rPr>
            <w:rFonts w:asciiTheme="majorHAnsi" w:hAnsiTheme="majorHAnsi" w:cstheme="majorHAnsi"/>
            <w:sz w:val="22"/>
            <w:szCs w:val="22"/>
          </w:rPr>
          <w:delText>Nearest Relative/Guardian/</w:delText>
        </w:r>
      </w:del>
    </w:p>
    <w:p w14:paraId="2343A56E" w14:textId="4FEDA8E1" w:rsidR="00171C2F" w:rsidRPr="00E727B7" w:rsidDel="00721FBE" w:rsidRDefault="00171C2F" w:rsidP="00771927">
      <w:pPr>
        <w:pStyle w:val="paragraph"/>
        <w:spacing w:before="0" w:beforeAutospacing="0" w:after="0" w:afterAutospacing="0"/>
        <w:textAlignment w:val="baseline"/>
        <w:rPr>
          <w:del w:id="394" w:author="Beren Barklam" w:date="2024-11-06T14:03:00Z" w16du:dateUtc="2024-11-06T14:03:00Z"/>
          <w:rFonts w:ascii="Segoe UI" w:hAnsi="Segoe UI" w:cs="Segoe UI"/>
          <w:sz w:val="18"/>
          <w:szCs w:val="18"/>
        </w:rPr>
      </w:pPr>
      <w:del w:id="395" w:author="Beren Barklam" w:date="2024-11-06T14:03:00Z" w16du:dateUtc="2024-11-06T14:03:00Z">
        <w:r w:rsidRPr="00171C2F" w:rsidDel="00721FBE">
          <w:rPr>
            <w:rFonts w:asciiTheme="majorHAnsi" w:hAnsiTheme="majorHAnsi" w:cstheme="majorHAnsi"/>
            <w:sz w:val="22"/>
            <w:szCs w:val="22"/>
          </w:rPr>
          <w:delText>Welfare Attorney</w:delText>
        </w:r>
        <w:r w:rsidDel="00721FBE">
          <w:rPr>
            <w:rFonts w:ascii="Segoe UI" w:hAnsi="Segoe UI" w:cs="Segoe UI"/>
            <w:sz w:val="18"/>
            <w:szCs w:val="18"/>
          </w:rPr>
          <w:delText xml:space="preserve"> </w:delText>
        </w:r>
        <w:r w:rsidRPr="00171C2F" w:rsidDel="00721FBE">
          <w:rPr>
            <w:rFonts w:asciiTheme="majorHAnsi" w:hAnsiTheme="majorHAnsi" w:cstheme="majorHAnsi"/>
            <w:i/>
            <w:iCs/>
            <w:sz w:val="18"/>
            <w:szCs w:val="18"/>
          </w:rPr>
          <w:delText>(if in Scotland)</w:delText>
        </w:r>
      </w:del>
    </w:p>
    <w:p w14:paraId="3EE08F3E" w14:textId="23C83C5A" w:rsidR="00771927" w:rsidDel="00721FBE" w:rsidRDefault="00771927" w:rsidP="00771927">
      <w:pPr>
        <w:pStyle w:val="paragraph"/>
        <w:spacing w:before="0" w:beforeAutospacing="0" w:after="0" w:afterAutospacing="0"/>
        <w:textAlignment w:val="baseline"/>
        <w:rPr>
          <w:del w:id="396" w:author="Beren Barklam" w:date="2024-11-06T14:03:00Z" w16du:dateUtc="2024-11-06T14:03:00Z"/>
          <w:rFonts w:ascii="Segoe UI" w:hAnsi="Segoe UI" w:cs="Segoe UI"/>
          <w:sz w:val="18"/>
          <w:szCs w:val="18"/>
        </w:rPr>
      </w:pPr>
      <w:del w:id="397" w:author="Beren Barklam" w:date="2024-11-06T14:03:00Z" w16du:dateUtc="2024-11-06T14:03:00Z">
        <w:r w:rsidDel="00721FBE">
          <w:rPr>
            <w:rStyle w:val="normaltextrun"/>
            <w:rFonts w:ascii="Calibri" w:hAnsi="Calibri" w:cs="Calibri"/>
            <w:sz w:val="22"/>
            <w:szCs w:val="22"/>
          </w:rPr>
          <w:delText> </w:delText>
        </w:r>
        <w:r w:rsidDel="00721FBE">
          <w:rPr>
            <w:rStyle w:val="eop"/>
            <w:rFonts w:ascii="Calibri" w:hAnsi="Calibri" w:cs="Calibri"/>
            <w:sz w:val="22"/>
            <w:szCs w:val="22"/>
          </w:rPr>
          <w:delText> </w:delText>
        </w:r>
      </w:del>
    </w:p>
    <w:p w14:paraId="47E4012F" w14:textId="0A30D385" w:rsidR="00771927" w:rsidDel="00721FBE" w:rsidRDefault="00771927" w:rsidP="00771927">
      <w:pPr>
        <w:pStyle w:val="paragraph"/>
        <w:spacing w:before="0" w:beforeAutospacing="0" w:after="0" w:afterAutospacing="0"/>
        <w:textAlignment w:val="baseline"/>
        <w:rPr>
          <w:del w:id="398" w:author="Beren Barklam" w:date="2024-11-06T14:03:00Z" w16du:dateUtc="2024-11-06T14:03:00Z"/>
          <w:rFonts w:ascii="Segoe UI" w:hAnsi="Segoe UI" w:cs="Segoe UI"/>
          <w:sz w:val="18"/>
          <w:szCs w:val="18"/>
        </w:rPr>
      </w:pPr>
      <w:del w:id="399" w:author="Beren Barklam" w:date="2024-11-06T14:03:00Z" w16du:dateUtc="2024-11-06T14:03:00Z">
        <w:r w:rsidDel="00721FBE">
          <w:rPr>
            <w:rStyle w:val="eop"/>
            <w:rFonts w:ascii="Calibri" w:hAnsi="Calibri" w:cs="Calibri"/>
            <w:sz w:val="22"/>
            <w:szCs w:val="22"/>
          </w:rPr>
          <w:delText> </w:delText>
        </w:r>
      </w:del>
    </w:p>
    <w:p w14:paraId="110E42BE" w14:textId="44E63DFD" w:rsidR="00771927" w:rsidDel="00721FBE" w:rsidRDefault="00771927" w:rsidP="00771927">
      <w:pPr>
        <w:pStyle w:val="paragraph"/>
        <w:spacing w:before="0" w:beforeAutospacing="0" w:after="0" w:afterAutospacing="0"/>
        <w:textAlignment w:val="baseline"/>
        <w:rPr>
          <w:del w:id="400" w:author="Beren Barklam" w:date="2024-11-06T14:03:00Z" w16du:dateUtc="2024-11-06T14:03:00Z"/>
          <w:rFonts w:ascii="Segoe UI" w:hAnsi="Segoe UI" w:cs="Segoe UI"/>
          <w:sz w:val="18"/>
          <w:szCs w:val="18"/>
        </w:rPr>
      </w:pPr>
      <w:del w:id="401" w:author="Beren Barklam" w:date="2024-11-06T14:03:00Z" w16du:dateUtc="2024-11-06T14:03:00Z">
        <w:r w:rsidDel="00721FBE">
          <w:rPr>
            <w:rStyle w:val="eop"/>
            <w:rFonts w:ascii="Calibri" w:hAnsi="Calibri" w:cs="Calibri"/>
            <w:sz w:val="22"/>
            <w:szCs w:val="22"/>
          </w:rPr>
          <w:delText> </w:delText>
        </w:r>
      </w:del>
    </w:p>
    <w:p w14:paraId="6B231E41" w14:textId="1EA5B90B" w:rsidR="00771927" w:rsidDel="00721FBE" w:rsidRDefault="00771927" w:rsidP="00771927">
      <w:pPr>
        <w:pStyle w:val="paragraph"/>
        <w:spacing w:before="0" w:beforeAutospacing="0" w:after="0" w:afterAutospacing="0"/>
        <w:textAlignment w:val="baseline"/>
        <w:rPr>
          <w:del w:id="402" w:author="Beren Barklam" w:date="2024-11-06T14:03:00Z" w16du:dateUtc="2024-11-06T14:03:00Z"/>
          <w:rFonts w:ascii="Segoe UI" w:hAnsi="Segoe UI" w:cs="Segoe UI"/>
          <w:sz w:val="18"/>
          <w:szCs w:val="18"/>
        </w:rPr>
      </w:pPr>
      <w:del w:id="403" w:author="Beren Barklam" w:date="2024-11-06T14:03:00Z" w16du:dateUtc="2024-11-06T14:03:00Z">
        <w:r w:rsidDel="00721FBE">
          <w:rPr>
            <w:rStyle w:val="eop"/>
            <w:rFonts w:ascii="Calibri" w:hAnsi="Calibri" w:cs="Calibri"/>
            <w:sz w:val="22"/>
            <w:szCs w:val="22"/>
          </w:rPr>
          <w:delText> </w:delText>
        </w:r>
      </w:del>
    </w:p>
    <w:p w14:paraId="3D4C9C66" w14:textId="00B71DC5" w:rsidR="00771927" w:rsidDel="00721FBE" w:rsidRDefault="00771927" w:rsidP="00771927">
      <w:pPr>
        <w:pStyle w:val="paragraph"/>
        <w:spacing w:before="0" w:beforeAutospacing="0" w:after="0" w:afterAutospacing="0"/>
        <w:textAlignment w:val="baseline"/>
        <w:rPr>
          <w:del w:id="404" w:author="Beren Barklam" w:date="2024-11-06T14:03:00Z" w16du:dateUtc="2024-11-06T14:03:00Z"/>
          <w:rFonts w:ascii="Segoe UI" w:hAnsi="Segoe UI" w:cs="Segoe UI"/>
          <w:sz w:val="18"/>
          <w:szCs w:val="18"/>
        </w:rPr>
      </w:pPr>
      <w:del w:id="405" w:author="Beren Barklam" w:date="2024-11-06T14:03:00Z" w16du:dateUtc="2024-11-06T14:03:00Z">
        <w:r w:rsidDel="00721FBE">
          <w:rPr>
            <w:rStyle w:val="normaltextrun"/>
            <w:rFonts w:ascii="Calibri" w:hAnsi="Calibri" w:cs="Calibri"/>
            <w:sz w:val="22"/>
            <w:szCs w:val="22"/>
          </w:rPr>
          <w:delText>___________________________</w:delText>
        </w:r>
        <w:r w:rsidDel="00721FBE">
          <w:rPr>
            <w:rStyle w:val="normaltextrun"/>
            <w:rFonts w:ascii="Calibri" w:hAnsi="Calibri" w:cs="Calibri"/>
            <w:sz w:val="22"/>
            <w:szCs w:val="22"/>
          </w:rPr>
          <w:tab/>
          <w:delText>_______________________</w:delText>
        </w:r>
        <w:r w:rsidDel="00721FBE">
          <w:rPr>
            <w:rStyle w:val="tabchar"/>
            <w:rFonts w:ascii="Calibri" w:hAnsi="Calibri" w:cs="Calibri"/>
            <w:sz w:val="22"/>
            <w:szCs w:val="22"/>
          </w:rPr>
          <w:tab/>
        </w:r>
        <w:r w:rsidDel="00721FBE">
          <w:rPr>
            <w:rStyle w:val="tabchar"/>
            <w:rFonts w:ascii="Calibri" w:hAnsi="Calibri" w:cs="Calibri"/>
          </w:rPr>
          <w:tab/>
        </w:r>
        <w:r w:rsidDel="00721FBE">
          <w:rPr>
            <w:rStyle w:val="normaltextrun"/>
            <w:rFonts w:ascii="Calibri" w:hAnsi="Calibri" w:cs="Calibri"/>
            <w:sz w:val="22"/>
            <w:szCs w:val="22"/>
          </w:rPr>
          <w:delText>________________________</w:delText>
        </w:r>
        <w:r w:rsidDel="00721FBE">
          <w:rPr>
            <w:rStyle w:val="eop"/>
            <w:rFonts w:ascii="Calibri" w:hAnsi="Calibri" w:cs="Calibri"/>
            <w:sz w:val="22"/>
            <w:szCs w:val="22"/>
          </w:rPr>
          <w:delText> </w:delText>
        </w:r>
      </w:del>
    </w:p>
    <w:p w14:paraId="3F18C767" w14:textId="324C0471" w:rsidR="00771927" w:rsidDel="00721FBE" w:rsidRDefault="00771927" w:rsidP="00771927">
      <w:pPr>
        <w:pStyle w:val="paragraph"/>
        <w:spacing w:before="0" w:beforeAutospacing="0" w:after="0" w:afterAutospacing="0"/>
        <w:textAlignment w:val="baseline"/>
        <w:rPr>
          <w:del w:id="406" w:author="Beren Barklam" w:date="2024-11-06T14:03:00Z" w16du:dateUtc="2024-11-06T14:03:00Z"/>
          <w:rFonts w:ascii="Segoe UI" w:hAnsi="Segoe UI" w:cs="Segoe UI"/>
          <w:sz w:val="18"/>
          <w:szCs w:val="18"/>
        </w:rPr>
      </w:pPr>
      <w:del w:id="407" w:author="Beren Barklam" w:date="2024-11-06T14:03:00Z" w16du:dateUtc="2024-11-06T14:03:00Z">
        <w:r w:rsidDel="00721FBE">
          <w:rPr>
            <w:rStyle w:val="normaltextrun"/>
            <w:rFonts w:ascii="Calibri" w:hAnsi="Calibri" w:cs="Calibri"/>
            <w:sz w:val="22"/>
            <w:szCs w:val="22"/>
          </w:rPr>
          <w:delText>Name of staff member</w:delText>
        </w:r>
        <w:r w:rsidDel="00721FBE">
          <w:rPr>
            <w:rStyle w:val="tabchar"/>
            <w:rFonts w:ascii="Calibri" w:hAnsi="Calibri" w:cs="Calibri"/>
            <w:sz w:val="22"/>
            <w:szCs w:val="22"/>
          </w:rPr>
          <w:tab/>
        </w:r>
        <w:r w:rsidDel="00721FBE">
          <w:rPr>
            <w:rStyle w:val="tabchar"/>
            <w:rFonts w:ascii="Calibri" w:hAnsi="Calibri" w:cs="Calibri"/>
            <w:sz w:val="22"/>
            <w:szCs w:val="22"/>
          </w:rPr>
          <w:tab/>
        </w:r>
        <w:r w:rsidDel="00721FBE">
          <w:rPr>
            <w:rStyle w:val="tabchar"/>
            <w:rFonts w:ascii="Calibri" w:hAnsi="Calibri" w:cs="Calibri"/>
            <w:sz w:val="22"/>
            <w:szCs w:val="22"/>
          </w:rPr>
          <w:tab/>
        </w:r>
        <w:r w:rsidDel="00721FBE">
          <w:rPr>
            <w:rStyle w:val="normaltextrun"/>
            <w:rFonts w:ascii="Calibri" w:hAnsi="Calibri" w:cs="Calibri"/>
            <w:sz w:val="22"/>
            <w:szCs w:val="22"/>
          </w:rPr>
          <w:delText>Signature</w:delText>
        </w:r>
        <w:r w:rsidDel="00721FBE">
          <w:rPr>
            <w:rStyle w:val="tabchar"/>
            <w:rFonts w:ascii="Calibri" w:hAnsi="Calibri" w:cs="Calibri"/>
            <w:sz w:val="22"/>
            <w:szCs w:val="22"/>
          </w:rPr>
          <w:tab/>
        </w:r>
        <w:r w:rsidDel="00721FBE">
          <w:rPr>
            <w:rStyle w:val="tabchar"/>
            <w:rFonts w:ascii="Calibri" w:hAnsi="Calibri" w:cs="Calibri"/>
          </w:rPr>
          <w:tab/>
        </w:r>
        <w:r w:rsidDel="00721FBE">
          <w:rPr>
            <w:rStyle w:val="tabchar"/>
            <w:rFonts w:ascii="Calibri" w:hAnsi="Calibri" w:cs="Calibri"/>
          </w:rPr>
          <w:tab/>
        </w:r>
        <w:r w:rsidDel="00721FBE">
          <w:rPr>
            <w:rStyle w:val="tabchar"/>
            <w:rFonts w:ascii="Calibri" w:hAnsi="Calibri" w:cs="Calibri"/>
          </w:rPr>
          <w:tab/>
        </w:r>
        <w:r w:rsidDel="00721FBE">
          <w:rPr>
            <w:rStyle w:val="normaltextrun"/>
            <w:rFonts w:ascii="Calibri" w:hAnsi="Calibri" w:cs="Calibri"/>
            <w:sz w:val="22"/>
            <w:szCs w:val="22"/>
          </w:rPr>
          <w:delText>Date</w:delText>
        </w:r>
        <w:r w:rsidDel="00721FBE">
          <w:rPr>
            <w:rStyle w:val="eop"/>
            <w:rFonts w:ascii="Calibri" w:hAnsi="Calibri" w:cs="Calibri"/>
            <w:sz w:val="22"/>
            <w:szCs w:val="22"/>
          </w:rPr>
          <w:delText> </w:delText>
        </w:r>
      </w:del>
    </w:p>
    <w:p w14:paraId="34A685CC" w14:textId="514753F0" w:rsidR="00771927" w:rsidDel="00721FBE" w:rsidRDefault="00771927" w:rsidP="00771927">
      <w:pPr>
        <w:pStyle w:val="paragraph"/>
        <w:spacing w:before="0" w:beforeAutospacing="0" w:after="0" w:afterAutospacing="0"/>
        <w:textAlignment w:val="baseline"/>
        <w:rPr>
          <w:del w:id="408" w:author="Beren Barklam" w:date="2024-11-06T14:03:00Z" w16du:dateUtc="2024-11-06T14:03:00Z"/>
          <w:rFonts w:ascii="Segoe UI" w:hAnsi="Segoe UI" w:cs="Segoe UI"/>
          <w:sz w:val="18"/>
          <w:szCs w:val="18"/>
        </w:rPr>
      </w:pPr>
      <w:del w:id="409" w:author="Beren Barklam" w:date="2024-11-06T14:03:00Z" w16du:dateUtc="2024-11-06T14:03:00Z">
        <w:r w:rsidDel="00721FBE">
          <w:rPr>
            <w:rStyle w:val="normaltextrun"/>
            <w:rFonts w:ascii="Calibri" w:hAnsi="Calibri" w:cs="Calibri"/>
            <w:i/>
            <w:iCs/>
            <w:sz w:val="20"/>
            <w:szCs w:val="20"/>
          </w:rPr>
          <w:delText>(Listed on study delegation log)</w:delText>
        </w:r>
        <w:r w:rsidDel="00721FBE">
          <w:rPr>
            <w:rStyle w:val="eop"/>
            <w:rFonts w:ascii="Calibri" w:hAnsi="Calibri" w:cs="Calibri"/>
            <w:sz w:val="20"/>
            <w:szCs w:val="20"/>
          </w:rPr>
          <w:delText> </w:delText>
        </w:r>
      </w:del>
    </w:p>
    <w:p w14:paraId="7367B29B" w14:textId="24754F6B" w:rsidR="00771927" w:rsidDel="00721FBE" w:rsidRDefault="00771927" w:rsidP="00771927">
      <w:pPr>
        <w:pStyle w:val="paragraph"/>
        <w:spacing w:before="0" w:beforeAutospacing="0" w:after="0" w:afterAutospacing="0"/>
        <w:textAlignment w:val="baseline"/>
        <w:rPr>
          <w:del w:id="410" w:author="Beren Barklam" w:date="2024-11-06T14:03:00Z" w16du:dateUtc="2024-11-06T14:03:00Z"/>
          <w:rFonts w:ascii="Segoe UI" w:hAnsi="Segoe UI" w:cs="Segoe UI"/>
          <w:sz w:val="18"/>
          <w:szCs w:val="18"/>
        </w:rPr>
      </w:pPr>
      <w:del w:id="411" w:author="Beren Barklam" w:date="2024-11-06T14:03:00Z" w16du:dateUtc="2024-11-06T14:03:00Z">
        <w:r w:rsidDel="00721FBE">
          <w:rPr>
            <w:rStyle w:val="eop"/>
            <w:rFonts w:ascii="Calibri" w:hAnsi="Calibri" w:cs="Calibri"/>
          </w:rPr>
          <w:delText> </w:delText>
        </w:r>
      </w:del>
    </w:p>
    <w:p w14:paraId="6C3BD9CB" w14:textId="69418891" w:rsidR="00771927" w:rsidDel="00721FBE" w:rsidRDefault="00771927" w:rsidP="00771927">
      <w:pPr>
        <w:pStyle w:val="paragraph"/>
        <w:spacing w:before="0" w:beforeAutospacing="0" w:after="0" w:afterAutospacing="0"/>
        <w:textAlignment w:val="baseline"/>
        <w:rPr>
          <w:del w:id="412" w:author="Beren Barklam" w:date="2024-11-06T14:03:00Z" w16du:dateUtc="2024-11-06T14:03:00Z"/>
          <w:rStyle w:val="eop"/>
          <w:rFonts w:ascii="Calibri" w:hAnsi="Calibri" w:cs="Calibri"/>
        </w:rPr>
      </w:pPr>
      <w:del w:id="413" w:author="Beren Barklam" w:date="2024-11-06T14:03:00Z" w16du:dateUtc="2024-11-06T14:03:00Z">
        <w:r w:rsidDel="00721FBE">
          <w:rPr>
            <w:rStyle w:val="eop"/>
            <w:rFonts w:ascii="Calibri" w:hAnsi="Calibri" w:cs="Calibri"/>
          </w:rPr>
          <w:delText> </w:delText>
        </w:r>
      </w:del>
    </w:p>
    <w:p w14:paraId="35D289B0" w14:textId="23786B8B" w:rsidR="00FE5804" w:rsidRPr="00953FE5" w:rsidDel="00721FBE" w:rsidRDefault="00FE5804" w:rsidP="00953FE5">
      <w:pPr>
        <w:pStyle w:val="paragraph"/>
        <w:spacing w:before="0" w:beforeAutospacing="0" w:after="0" w:afterAutospacing="0"/>
        <w:textAlignment w:val="baseline"/>
        <w:rPr>
          <w:del w:id="414" w:author="Beren Barklam" w:date="2024-11-06T14:03:00Z" w16du:dateUtc="2024-11-06T14:03:00Z"/>
          <w:rFonts w:asciiTheme="majorHAnsi" w:hAnsiTheme="majorHAnsi" w:cstheme="majorHAnsi"/>
          <w:sz w:val="20"/>
          <w:szCs w:val="20"/>
        </w:rPr>
      </w:pPr>
      <w:del w:id="415" w:author="Beren Barklam" w:date="2024-11-06T14:03:00Z" w16du:dateUtc="2024-11-06T14:03:00Z">
        <w:r w:rsidRPr="00953FE5" w:rsidDel="00721FBE">
          <w:rPr>
            <w:rFonts w:asciiTheme="majorHAnsi" w:hAnsiTheme="majorHAnsi" w:cstheme="majorHAnsi"/>
            <w:i/>
            <w:iCs/>
            <w:sz w:val="20"/>
            <w:szCs w:val="20"/>
          </w:rPr>
          <w:delText>If the p</w:delText>
        </w:r>
        <w:r w:rsidR="00FD6C05" w:rsidRPr="00953FE5" w:rsidDel="00721FBE">
          <w:rPr>
            <w:rFonts w:asciiTheme="majorHAnsi" w:hAnsiTheme="majorHAnsi" w:cstheme="majorHAnsi"/>
            <w:i/>
            <w:iCs/>
            <w:sz w:val="20"/>
            <w:szCs w:val="20"/>
          </w:rPr>
          <w:delText>ersonal legal representative</w:delText>
        </w:r>
        <w:r w:rsidR="00953FE5" w:rsidRPr="00953FE5" w:rsidDel="00721FBE">
          <w:rPr>
            <w:rFonts w:asciiTheme="majorHAnsi" w:hAnsiTheme="majorHAnsi" w:cstheme="majorHAnsi"/>
            <w:i/>
            <w:iCs/>
            <w:sz w:val="20"/>
            <w:szCs w:val="20"/>
          </w:rPr>
          <w:delText xml:space="preserve"> (</w:delText>
        </w:r>
        <w:r w:rsidR="00953FE5" w:rsidRPr="00953FE5" w:rsidDel="00721FBE">
          <w:rPr>
            <w:rStyle w:val="eop"/>
            <w:rFonts w:ascii="Calibri" w:hAnsi="Calibri" w:cs="Calibri"/>
            <w:i/>
            <w:iCs/>
            <w:sz w:val="20"/>
            <w:szCs w:val="20"/>
          </w:rPr>
          <w:delText xml:space="preserve">England/Wales/Northern </w:delText>
        </w:r>
        <w:r w:rsidR="00953FE5" w:rsidRPr="0061053D" w:rsidDel="00721FBE">
          <w:rPr>
            <w:rStyle w:val="eop"/>
            <w:rFonts w:ascii="Calibri" w:hAnsi="Calibri" w:cs="Calibri"/>
            <w:i/>
            <w:iCs/>
            <w:sz w:val="20"/>
            <w:szCs w:val="20"/>
          </w:rPr>
          <w:delText xml:space="preserve">Ireland) or </w:delText>
        </w:r>
        <w:r w:rsidR="00953FE5" w:rsidRPr="0061053D" w:rsidDel="00721FBE">
          <w:rPr>
            <w:rFonts w:asciiTheme="majorHAnsi" w:hAnsiTheme="majorHAnsi" w:cstheme="majorHAnsi"/>
            <w:i/>
            <w:iCs/>
            <w:sz w:val="20"/>
            <w:szCs w:val="20"/>
          </w:rPr>
          <w:delText>Nearest Relative/Guardian/Welfare Attorney</w:delText>
        </w:r>
        <w:r w:rsidR="00953FE5" w:rsidRPr="0061053D" w:rsidDel="00721FBE">
          <w:rPr>
            <w:rFonts w:ascii="Segoe UI" w:hAnsi="Segoe UI" w:cs="Segoe UI"/>
            <w:i/>
            <w:iCs/>
            <w:sz w:val="20"/>
            <w:szCs w:val="20"/>
          </w:rPr>
          <w:delText xml:space="preserve"> </w:delText>
        </w:r>
        <w:r w:rsidR="0061053D" w:rsidRPr="0061053D" w:rsidDel="00721FBE">
          <w:rPr>
            <w:rFonts w:asciiTheme="majorHAnsi" w:hAnsiTheme="majorHAnsi" w:cstheme="majorHAnsi"/>
            <w:i/>
            <w:iCs/>
            <w:sz w:val="20"/>
            <w:szCs w:val="20"/>
          </w:rPr>
          <w:delText>(</w:delText>
        </w:r>
        <w:r w:rsidR="00953FE5" w:rsidRPr="0061053D" w:rsidDel="00721FBE">
          <w:rPr>
            <w:rFonts w:asciiTheme="majorHAnsi" w:hAnsiTheme="majorHAnsi" w:cstheme="majorHAnsi"/>
            <w:i/>
            <w:iCs/>
            <w:sz w:val="20"/>
            <w:szCs w:val="20"/>
          </w:rPr>
          <w:delText>Scotland</w:delText>
        </w:r>
        <w:r w:rsidR="00953FE5" w:rsidRPr="00953FE5" w:rsidDel="00721FBE">
          <w:rPr>
            <w:rFonts w:asciiTheme="majorHAnsi" w:hAnsiTheme="majorHAnsi" w:cstheme="majorHAnsi"/>
            <w:i/>
            <w:iCs/>
            <w:sz w:val="20"/>
            <w:szCs w:val="20"/>
          </w:rPr>
          <w:delText>)</w:delText>
        </w:r>
        <w:r w:rsidRPr="00953FE5" w:rsidDel="00721FBE">
          <w:rPr>
            <w:rFonts w:asciiTheme="majorHAnsi" w:hAnsiTheme="majorHAnsi" w:cstheme="majorHAnsi"/>
            <w:i/>
            <w:iCs/>
            <w:sz w:val="20"/>
            <w:szCs w:val="20"/>
          </w:rPr>
          <w:delText xml:space="preserve"> is </w:delText>
        </w:r>
        <w:r w:rsidRPr="00953FE5" w:rsidDel="00721FBE">
          <w:rPr>
            <w:rFonts w:asciiTheme="majorHAnsi" w:hAnsiTheme="majorHAnsi" w:cstheme="majorHAnsi"/>
            <w:b/>
            <w:bCs/>
            <w:i/>
            <w:iCs/>
            <w:sz w:val="20"/>
            <w:szCs w:val="20"/>
          </w:rPr>
          <w:delText>not able</w:delText>
        </w:r>
        <w:r w:rsidRPr="00953FE5" w:rsidDel="00721FBE">
          <w:rPr>
            <w:rFonts w:asciiTheme="majorHAnsi" w:hAnsiTheme="majorHAnsi" w:cstheme="majorHAnsi"/>
            <w:i/>
            <w:iCs/>
            <w:sz w:val="20"/>
            <w:szCs w:val="20"/>
          </w:rPr>
          <w:delText xml:space="preserve"> to write/sign due to condition or weakness, please ensure a witness signs the section of the consent form below. The witness will be a member of the clinical team who is not part of the study team (not listed on the delegation log)</w:delText>
        </w:r>
      </w:del>
    </w:p>
    <w:p w14:paraId="68F903A5" w14:textId="5DC2780E" w:rsidR="00FE5804" w:rsidDel="00721FBE" w:rsidRDefault="00FE5804" w:rsidP="00FE5804">
      <w:pPr>
        <w:tabs>
          <w:tab w:val="left" w:pos="1170"/>
          <w:tab w:val="left" w:pos="1620"/>
        </w:tabs>
        <w:spacing w:after="60"/>
        <w:rPr>
          <w:del w:id="416" w:author="Beren Barklam" w:date="2024-11-06T14:03:00Z" w16du:dateUtc="2024-11-06T14:03:00Z"/>
          <w:rFonts w:cstheme="minorHAnsi"/>
        </w:rPr>
      </w:pPr>
    </w:p>
    <w:p w14:paraId="5A439D87" w14:textId="088492A5" w:rsidR="00FD6C05" w:rsidDel="00721FBE" w:rsidRDefault="00FD6C05" w:rsidP="00FE5804">
      <w:pPr>
        <w:tabs>
          <w:tab w:val="left" w:pos="1170"/>
          <w:tab w:val="left" w:pos="1620"/>
        </w:tabs>
        <w:spacing w:after="60"/>
        <w:rPr>
          <w:del w:id="417" w:author="Beren Barklam" w:date="2024-11-06T14:03:00Z" w16du:dateUtc="2024-11-06T14:03:00Z"/>
          <w:rFonts w:cstheme="minorHAnsi"/>
        </w:rPr>
      </w:pPr>
    </w:p>
    <w:p w14:paraId="340DC18F" w14:textId="60FA8A72" w:rsidR="00FE5804" w:rsidDel="00721FBE" w:rsidRDefault="00FE5804" w:rsidP="00FE5804">
      <w:pPr>
        <w:tabs>
          <w:tab w:val="left" w:pos="1170"/>
          <w:tab w:val="left" w:pos="1620"/>
        </w:tabs>
        <w:spacing w:after="60"/>
        <w:rPr>
          <w:del w:id="418" w:author="Beren Barklam" w:date="2024-11-06T14:03:00Z" w16du:dateUtc="2024-11-06T14:03:00Z"/>
          <w:rFonts w:cstheme="minorHAnsi"/>
        </w:rPr>
      </w:pPr>
    </w:p>
    <w:p w14:paraId="0EC76504" w14:textId="7E585F1C" w:rsidR="00FE5804" w:rsidRPr="00FD6C05" w:rsidDel="00721FBE" w:rsidRDefault="00FE5804" w:rsidP="00FE5804">
      <w:pPr>
        <w:tabs>
          <w:tab w:val="left" w:pos="3600"/>
          <w:tab w:val="left" w:pos="6480"/>
        </w:tabs>
        <w:spacing w:after="60"/>
        <w:rPr>
          <w:del w:id="419" w:author="Beren Barklam" w:date="2024-11-06T14:03:00Z" w16du:dateUtc="2024-11-06T14:03:00Z"/>
          <w:rFonts w:asciiTheme="majorHAnsi" w:hAnsiTheme="majorHAnsi" w:cstheme="majorHAnsi"/>
          <w:sz w:val="22"/>
          <w:szCs w:val="22"/>
        </w:rPr>
      </w:pPr>
      <w:del w:id="420" w:author="Beren Barklam" w:date="2024-11-06T14:03:00Z" w16du:dateUtc="2024-11-06T14:03:00Z">
        <w:r w:rsidRPr="00FD6C05" w:rsidDel="00721FBE">
          <w:rPr>
            <w:rFonts w:asciiTheme="majorHAnsi" w:hAnsiTheme="majorHAnsi" w:cstheme="majorHAnsi"/>
            <w:sz w:val="22"/>
            <w:szCs w:val="22"/>
          </w:rPr>
          <w:delText>_________________________</w:delText>
        </w:r>
        <w:r w:rsidRPr="00FD6C05" w:rsidDel="00721FBE">
          <w:rPr>
            <w:rFonts w:asciiTheme="majorHAnsi" w:hAnsiTheme="majorHAnsi" w:cstheme="majorHAnsi"/>
            <w:sz w:val="22"/>
            <w:szCs w:val="22"/>
          </w:rPr>
          <w:tab/>
          <w:delText>_________________________</w:delText>
        </w:r>
        <w:r w:rsidRPr="00FD6C05" w:rsidDel="00721FBE">
          <w:rPr>
            <w:rFonts w:asciiTheme="majorHAnsi" w:hAnsiTheme="majorHAnsi" w:cstheme="majorHAnsi"/>
            <w:sz w:val="22"/>
            <w:szCs w:val="22"/>
          </w:rPr>
          <w:tab/>
        </w:r>
        <w:r w:rsidRPr="00FD6C05" w:rsidDel="00721FBE">
          <w:rPr>
            <w:rFonts w:asciiTheme="majorHAnsi" w:hAnsiTheme="majorHAnsi" w:cstheme="majorHAnsi"/>
            <w:sz w:val="22"/>
            <w:szCs w:val="22"/>
          </w:rPr>
          <w:tab/>
        </w:r>
        <w:r w:rsidRPr="00FD6C05" w:rsidDel="00721FBE">
          <w:rPr>
            <w:rFonts w:asciiTheme="majorHAnsi" w:hAnsiTheme="majorHAnsi" w:cstheme="majorHAnsi"/>
            <w:sz w:val="22"/>
            <w:szCs w:val="22"/>
          </w:rPr>
          <w:tab/>
          <w:delText>_______________________</w:delText>
        </w:r>
      </w:del>
    </w:p>
    <w:p w14:paraId="127B0AAB" w14:textId="515189ED" w:rsidR="00FE5804" w:rsidRPr="00FD6C05" w:rsidDel="00721FBE" w:rsidRDefault="00FE5804" w:rsidP="00FE5804">
      <w:pPr>
        <w:tabs>
          <w:tab w:val="left" w:pos="3600"/>
          <w:tab w:val="left" w:pos="6480"/>
        </w:tabs>
        <w:spacing w:after="60"/>
        <w:rPr>
          <w:del w:id="421" w:author="Beren Barklam" w:date="2024-11-06T14:03:00Z" w16du:dateUtc="2024-11-06T14:03:00Z"/>
          <w:rFonts w:asciiTheme="majorHAnsi" w:hAnsiTheme="majorHAnsi" w:cstheme="majorHAnsi"/>
          <w:sz w:val="22"/>
          <w:szCs w:val="22"/>
        </w:rPr>
      </w:pPr>
      <w:del w:id="422" w:author="Beren Barklam" w:date="2024-11-06T14:03:00Z" w16du:dateUtc="2024-11-06T14:03:00Z">
        <w:r w:rsidRPr="00FD6C05" w:rsidDel="00721FBE">
          <w:rPr>
            <w:rFonts w:asciiTheme="majorHAnsi" w:hAnsiTheme="majorHAnsi" w:cstheme="majorHAnsi"/>
            <w:sz w:val="22"/>
            <w:szCs w:val="22"/>
          </w:rPr>
          <w:delText>Name of witness</w:delText>
        </w:r>
        <w:r w:rsidRPr="00FD6C05" w:rsidDel="00721FBE">
          <w:rPr>
            <w:rFonts w:asciiTheme="majorHAnsi" w:hAnsiTheme="majorHAnsi" w:cstheme="majorHAnsi"/>
            <w:sz w:val="22"/>
            <w:szCs w:val="22"/>
          </w:rPr>
          <w:tab/>
          <w:delText>Signature</w:delText>
        </w:r>
        <w:r w:rsidRPr="00FD6C05" w:rsidDel="00721FBE">
          <w:rPr>
            <w:rFonts w:asciiTheme="majorHAnsi" w:hAnsiTheme="majorHAnsi" w:cstheme="majorHAnsi"/>
            <w:sz w:val="22"/>
            <w:szCs w:val="22"/>
          </w:rPr>
          <w:tab/>
        </w:r>
        <w:r w:rsidRPr="00FD6C05" w:rsidDel="00721FBE">
          <w:rPr>
            <w:rFonts w:asciiTheme="majorHAnsi" w:hAnsiTheme="majorHAnsi" w:cstheme="majorHAnsi"/>
            <w:sz w:val="22"/>
            <w:szCs w:val="22"/>
          </w:rPr>
          <w:tab/>
        </w:r>
        <w:r w:rsidRPr="00FD6C05" w:rsidDel="00721FBE">
          <w:rPr>
            <w:rFonts w:asciiTheme="majorHAnsi" w:hAnsiTheme="majorHAnsi" w:cstheme="majorHAnsi"/>
            <w:sz w:val="22"/>
            <w:szCs w:val="22"/>
          </w:rPr>
          <w:tab/>
          <w:delText>Date</w:delText>
        </w:r>
      </w:del>
    </w:p>
    <w:p w14:paraId="15550F26" w14:textId="6F0A1CB5" w:rsidR="00FE5804" w:rsidRPr="00FD6C05" w:rsidDel="00721FBE" w:rsidRDefault="00FE5804" w:rsidP="00FE5804">
      <w:pPr>
        <w:tabs>
          <w:tab w:val="left" w:pos="1170"/>
          <w:tab w:val="left" w:pos="1620"/>
        </w:tabs>
        <w:spacing w:after="60"/>
        <w:rPr>
          <w:del w:id="423" w:author="Beren Barklam" w:date="2024-11-06T14:03:00Z" w16du:dateUtc="2024-11-06T14:03:00Z"/>
          <w:rFonts w:asciiTheme="majorHAnsi" w:hAnsiTheme="majorHAnsi" w:cstheme="majorHAnsi"/>
          <w:i/>
          <w:iCs/>
          <w:sz w:val="22"/>
          <w:szCs w:val="22"/>
        </w:rPr>
      </w:pPr>
      <w:del w:id="424" w:author="Beren Barklam" w:date="2024-11-06T14:03:00Z" w16du:dateUtc="2024-11-06T14:03:00Z">
        <w:r w:rsidRPr="00FD6C05" w:rsidDel="00721FBE">
          <w:rPr>
            <w:rFonts w:asciiTheme="majorHAnsi" w:hAnsiTheme="majorHAnsi" w:cstheme="majorHAnsi"/>
            <w:i/>
            <w:iCs/>
            <w:sz w:val="22"/>
            <w:szCs w:val="22"/>
          </w:rPr>
          <w:delText>*Independent of the REMAP-CAP study team</w:delText>
        </w:r>
      </w:del>
    </w:p>
    <w:p w14:paraId="7A659710" w14:textId="77777777" w:rsidR="00FE5804" w:rsidRDefault="00FE5804" w:rsidP="00771927">
      <w:pPr>
        <w:pStyle w:val="paragraph"/>
        <w:spacing w:before="0" w:beforeAutospacing="0" w:after="0" w:afterAutospacing="0"/>
        <w:textAlignment w:val="baseline"/>
        <w:rPr>
          <w:rStyle w:val="eop"/>
          <w:rFonts w:ascii="Calibri" w:hAnsi="Calibri" w:cs="Calibri"/>
        </w:rPr>
      </w:pPr>
    </w:p>
    <w:p w14:paraId="7C8F2231" w14:textId="77777777" w:rsidR="00FE5804" w:rsidRDefault="00FE5804" w:rsidP="00771927">
      <w:pPr>
        <w:pStyle w:val="paragraph"/>
        <w:spacing w:before="0" w:beforeAutospacing="0" w:after="0" w:afterAutospacing="0"/>
        <w:textAlignment w:val="baseline"/>
        <w:rPr>
          <w:rFonts w:ascii="Segoe UI" w:hAnsi="Segoe UI" w:cs="Segoe UI"/>
          <w:sz w:val="18"/>
          <w:szCs w:val="18"/>
        </w:rPr>
      </w:pPr>
    </w:p>
    <w:p w14:paraId="4F1F39C1"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sidRPr="77E8CC06">
        <w:rPr>
          <w:rStyle w:val="eop"/>
          <w:rFonts w:ascii="Calibri" w:hAnsi="Calibri" w:cs="Calibri"/>
        </w:rPr>
        <w:t> </w:t>
      </w:r>
    </w:p>
    <w:p w14:paraId="7BF78870" w14:textId="305FA7F0" w:rsidR="00771927" w:rsidRPr="007233C7" w:rsidRDefault="45A30150" w:rsidP="77E8CC06">
      <w:pPr>
        <w:pStyle w:val="paragraph"/>
        <w:spacing w:before="0" w:beforeAutospacing="0" w:after="0" w:afterAutospacing="0"/>
        <w:jc w:val="center"/>
        <w:textAlignment w:val="baseline"/>
        <w:rPr>
          <w:rStyle w:val="eop"/>
          <w:rFonts w:ascii="Calibri" w:hAnsi="Calibri" w:cs="Calibri"/>
          <w:i/>
          <w:iCs/>
          <w:sz w:val="22"/>
          <w:szCs w:val="22"/>
          <w:rPrChange w:id="425" w:author="Anjum, Aisha" w:date="2024-11-21T23:54:00Z" w16du:dateUtc="2024-11-21T23:54:00Z">
            <w:rPr>
              <w:rStyle w:val="eop"/>
              <w:rFonts w:ascii="Calibri" w:hAnsi="Calibri" w:cs="Calibri"/>
              <w:sz w:val="22"/>
              <w:szCs w:val="22"/>
            </w:rPr>
          </w:rPrChange>
        </w:rPr>
      </w:pPr>
      <w:ins w:id="426" w:author="Anjum, Aisha" w:date="2024-11-20T23:37:00Z">
        <w:r w:rsidRPr="007233C7">
          <w:rPr>
            <w:rStyle w:val="normaltextrun"/>
            <w:rFonts w:ascii="Calibri" w:hAnsi="Calibri" w:cs="Calibri"/>
            <w:i/>
            <w:iCs/>
            <w:sz w:val="22"/>
            <w:szCs w:val="22"/>
            <w:rPrChange w:id="427" w:author="Anjum, Aisha" w:date="2024-11-21T23:54:00Z" w16du:dateUtc="2024-11-21T23:54:00Z">
              <w:rPr>
                <w:rStyle w:val="normaltextrun"/>
                <w:rFonts w:ascii="Calibri" w:hAnsi="Calibri" w:cs="Calibri"/>
                <w:sz w:val="22"/>
                <w:szCs w:val="22"/>
              </w:rPr>
            </w:rPrChange>
          </w:rPr>
          <w:t xml:space="preserve">1 original copy for ISF; </w:t>
        </w:r>
      </w:ins>
      <w:bookmarkStart w:id="428" w:name="_Hlk117623060"/>
      <w:r w:rsidR="00771927" w:rsidRPr="007233C7">
        <w:rPr>
          <w:rStyle w:val="normaltextrun"/>
          <w:rFonts w:ascii="Calibri" w:hAnsi="Calibri" w:cs="Calibri"/>
          <w:i/>
          <w:iCs/>
          <w:sz w:val="22"/>
          <w:szCs w:val="22"/>
          <w:rPrChange w:id="429" w:author="Anjum, Aisha" w:date="2024-11-21T23:54:00Z" w16du:dateUtc="2024-11-21T23:54:00Z">
            <w:rPr>
              <w:rStyle w:val="normaltextrun"/>
              <w:rFonts w:ascii="Calibri" w:hAnsi="Calibri" w:cs="Calibri"/>
              <w:sz w:val="22"/>
              <w:szCs w:val="22"/>
            </w:rPr>
          </w:rPrChange>
        </w:rPr>
        <w:t xml:space="preserve">1 copy for participant; </w:t>
      </w:r>
      <w:del w:id="430" w:author="Anjum, Aisha" w:date="2024-11-20T23:37:00Z">
        <w:r w:rsidR="00771927" w:rsidRPr="007233C7" w:rsidDel="00771927">
          <w:rPr>
            <w:rStyle w:val="normaltextrun"/>
            <w:rFonts w:ascii="Calibri" w:hAnsi="Calibri" w:cs="Calibri"/>
            <w:i/>
            <w:iCs/>
            <w:sz w:val="22"/>
            <w:szCs w:val="22"/>
            <w:rPrChange w:id="431" w:author="Anjum, Aisha" w:date="2024-11-21T23:54:00Z" w16du:dateUtc="2024-11-21T23:54:00Z">
              <w:rPr>
                <w:rStyle w:val="normaltextrun"/>
                <w:rFonts w:ascii="Calibri" w:hAnsi="Calibri" w:cs="Calibri"/>
                <w:sz w:val="22"/>
                <w:szCs w:val="22"/>
              </w:rPr>
            </w:rPrChange>
          </w:rPr>
          <w:delText>1 copy for Principal Investigator</w:delText>
        </w:r>
      </w:del>
      <w:r w:rsidR="002E744A" w:rsidRPr="007233C7">
        <w:rPr>
          <w:rStyle w:val="normaltextrun"/>
          <w:rFonts w:ascii="Calibri" w:hAnsi="Calibri" w:cs="Calibri"/>
          <w:i/>
          <w:iCs/>
          <w:sz w:val="22"/>
          <w:szCs w:val="22"/>
          <w:rPrChange w:id="432" w:author="Anjum, Aisha" w:date="2024-11-21T23:54:00Z" w16du:dateUtc="2024-11-21T23:54:00Z">
            <w:rPr>
              <w:rStyle w:val="normaltextrun"/>
              <w:rFonts w:ascii="Calibri" w:hAnsi="Calibri" w:cs="Calibri"/>
              <w:sz w:val="22"/>
              <w:szCs w:val="22"/>
            </w:rPr>
          </w:rPrChange>
        </w:rPr>
        <w:t>;</w:t>
      </w:r>
      <w:r w:rsidR="00771927" w:rsidRPr="007233C7">
        <w:rPr>
          <w:rStyle w:val="normaltextrun"/>
          <w:rFonts w:ascii="Calibri" w:hAnsi="Calibri" w:cs="Calibri"/>
          <w:i/>
          <w:iCs/>
          <w:sz w:val="22"/>
          <w:szCs w:val="22"/>
          <w:rPrChange w:id="433" w:author="Anjum, Aisha" w:date="2024-11-21T23:54:00Z" w16du:dateUtc="2024-11-21T23:54:00Z">
            <w:rPr>
              <w:rStyle w:val="normaltextrun"/>
              <w:rFonts w:ascii="Calibri" w:hAnsi="Calibri" w:cs="Calibri"/>
              <w:sz w:val="22"/>
              <w:szCs w:val="22"/>
            </w:rPr>
          </w:rPrChange>
        </w:rPr>
        <w:t xml:space="preserve"> 1 copy </w:t>
      </w:r>
      <w:del w:id="434" w:author="Anjum, Aisha" w:date="2024-11-20T23:53:00Z">
        <w:r w:rsidR="00771927" w:rsidRPr="007233C7" w:rsidDel="00771927">
          <w:rPr>
            <w:rStyle w:val="normaltextrun"/>
            <w:rFonts w:ascii="Calibri" w:hAnsi="Calibri" w:cs="Calibri"/>
            <w:i/>
            <w:iCs/>
            <w:sz w:val="22"/>
            <w:szCs w:val="22"/>
            <w:rPrChange w:id="435" w:author="Anjum, Aisha" w:date="2024-11-21T23:54:00Z" w16du:dateUtc="2024-11-21T23:54:00Z">
              <w:rPr>
                <w:rStyle w:val="normaltextrun"/>
                <w:rFonts w:ascii="Calibri" w:hAnsi="Calibri" w:cs="Calibri"/>
                <w:sz w:val="22"/>
                <w:szCs w:val="22"/>
              </w:rPr>
            </w:rPrChange>
          </w:rPr>
          <w:delText>to be kept with</w:delText>
        </w:r>
      </w:del>
      <w:ins w:id="436" w:author="Anjum, Aisha" w:date="2024-11-20T23:53:00Z">
        <w:r w:rsidR="2058CE30" w:rsidRPr="007233C7">
          <w:rPr>
            <w:rStyle w:val="normaltextrun"/>
            <w:rFonts w:ascii="Calibri" w:hAnsi="Calibri" w:cs="Calibri"/>
            <w:i/>
            <w:iCs/>
            <w:sz w:val="22"/>
            <w:szCs w:val="22"/>
            <w:rPrChange w:id="437" w:author="Anjum, Aisha" w:date="2024-11-21T23:54:00Z" w16du:dateUtc="2024-11-21T23:54:00Z">
              <w:rPr>
                <w:rStyle w:val="normaltextrun"/>
                <w:rFonts w:ascii="Calibri" w:hAnsi="Calibri" w:cs="Calibri"/>
                <w:sz w:val="22"/>
                <w:szCs w:val="22"/>
              </w:rPr>
            </w:rPrChange>
          </w:rPr>
          <w:t>for</w:t>
        </w:r>
      </w:ins>
      <w:r w:rsidR="00771927" w:rsidRPr="007233C7">
        <w:rPr>
          <w:rStyle w:val="normaltextrun"/>
          <w:rFonts w:ascii="Calibri" w:hAnsi="Calibri" w:cs="Calibri"/>
          <w:i/>
          <w:iCs/>
          <w:sz w:val="22"/>
          <w:szCs w:val="22"/>
          <w:rPrChange w:id="438" w:author="Anjum, Aisha" w:date="2024-11-21T23:54:00Z" w16du:dateUtc="2024-11-21T23:54:00Z">
            <w:rPr>
              <w:rStyle w:val="normaltextrun"/>
              <w:rFonts w:ascii="Calibri" w:hAnsi="Calibri" w:cs="Calibri"/>
              <w:sz w:val="22"/>
              <w:szCs w:val="22"/>
            </w:rPr>
          </w:rPrChange>
        </w:rPr>
        <w:t xml:space="preserve"> hospital notes</w:t>
      </w:r>
      <w:r w:rsidR="00771927" w:rsidRPr="007233C7">
        <w:rPr>
          <w:rStyle w:val="eop"/>
          <w:rFonts w:ascii="Calibri" w:hAnsi="Calibri" w:cs="Calibri"/>
          <w:i/>
          <w:iCs/>
          <w:sz w:val="22"/>
          <w:szCs w:val="22"/>
          <w:rPrChange w:id="439" w:author="Anjum, Aisha" w:date="2024-11-21T23:54:00Z" w16du:dateUtc="2024-11-21T23:54:00Z">
            <w:rPr>
              <w:rStyle w:val="eop"/>
              <w:rFonts w:ascii="Calibri" w:hAnsi="Calibri" w:cs="Calibri"/>
              <w:sz w:val="22"/>
              <w:szCs w:val="22"/>
            </w:rPr>
          </w:rPrChange>
        </w:rPr>
        <w:t> </w:t>
      </w:r>
    </w:p>
    <w:p w14:paraId="069AB056" w14:textId="77777777" w:rsidR="00771927" w:rsidRPr="007233C7" w:rsidRDefault="00771927" w:rsidP="00771927">
      <w:pPr>
        <w:pStyle w:val="paragraph"/>
        <w:spacing w:before="0" w:beforeAutospacing="0" w:after="0" w:afterAutospacing="0"/>
        <w:jc w:val="center"/>
        <w:textAlignment w:val="baseline"/>
        <w:rPr>
          <w:rFonts w:ascii="Segoe UI" w:hAnsi="Segoe UI" w:cs="Segoe UI"/>
          <w:i/>
          <w:iCs/>
          <w:sz w:val="18"/>
          <w:szCs w:val="18"/>
          <w:rPrChange w:id="440" w:author="Anjum, Aisha" w:date="2024-11-21T23:54:00Z" w16du:dateUtc="2024-11-21T23:54:00Z">
            <w:rPr>
              <w:rFonts w:ascii="Segoe UI" w:hAnsi="Segoe UI" w:cs="Segoe UI"/>
              <w:sz w:val="18"/>
              <w:szCs w:val="18"/>
            </w:rPr>
          </w:rPrChange>
        </w:rPr>
      </w:pPr>
    </w:p>
    <w:p w14:paraId="623A1D08" w14:textId="77777777" w:rsidR="00771927" w:rsidRPr="007233C7" w:rsidRDefault="00771927" w:rsidP="00771927">
      <w:pPr>
        <w:pStyle w:val="paragraph"/>
        <w:spacing w:before="0" w:beforeAutospacing="0" w:after="0" w:afterAutospacing="0"/>
        <w:jc w:val="center"/>
        <w:textAlignment w:val="baseline"/>
        <w:rPr>
          <w:rFonts w:ascii="Segoe UI" w:hAnsi="Segoe UI" w:cs="Segoe UI"/>
          <w:i/>
          <w:iCs/>
          <w:sz w:val="18"/>
          <w:szCs w:val="18"/>
          <w:rPrChange w:id="441" w:author="Anjum, Aisha" w:date="2024-11-21T23:54:00Z" w16du:dateUtc="2024-11-21T23:54:00Z">
            <w:rPr>
              <w:rFonts w:ascii="Segoe UI" w:hAnsi="Segoe UI" w:cs="Segoe UI"/>
              <w:sz w:val="18"/>
              <w:szCs w:val="18"/>
            </w:rPr>
          </w:rPrChange>
        </w:rPr>
      </w:pPr>
      <w:bookmarkStart w:id="442" w:name="_Hlk117623049"/>
      <w:r w:rsidRPr="007233C7">
        <w:rPr>
          <w:rStyle w:val="normaltextrun"/>
          <w:rFonts w:ascii="Calibri" w:hAnsi="Calibri" w:cs="Calibri"/>
          <w:i/>
          <w:iCs/>
          <w:sz w:val="22"/>
          <w:szCs w:val="22"/>
          <w:rPrChange w:id="443" w:author="Anjum, Aisha" w:date="2024-11-21T23:54:00Z" w16du:dateUtc="2024-11-21T23:54:00Z">
            <w:rPr>
              <w:rStyle w:val="normaltextrun"/>
              <w:rFonts w:ascii="Calibri" w:hAnsi="Calibri" w:cs="Calibri"/>
              <w:sz w:val="22"/>
              <w:szCs w:val="22"/>
            </w:rPr>
          </w:rPrChange>
        </w:rPr>
        <w:t xml:space="preserve">To ensure confidence in the process and minimise risk of loss, all consent forms </w:t>
      </w:r>
      <w:r w:rsidRPr="007233C7">
        <w:rPr>
          <w:rStyle w:val="normaltextrun"/>
          <w:rFonts w:ascii="Calibri" w:hAnsi="Calibri" w:cs="Calibri"/>
          <w:i/>
          <w:iCs/>
          <w:sz w:val="22"/>
          <w:szCs w:val="22"/>
          <w:u w:val="single"/>
          <w:rPrChange w:id="444" w:author="Anjum, Aisha" w:date="2024-11-21T23:54:00Z" w16du:dateUtc="2024-11-21T23:54:00Z">
            <w:rPr>
              <w:rStyle w:val="normaltextrun"/>
              <w:rFonts w:ascii="Calibri" w:hAnsi="Calibri" w:cs="Calibri"/>
              <w:sz w:val="22"/>
              <w:szCs w:val="22"/>
              <w:u w:val="single"/>
            </w:rPr>
          </w:rPrChange>
        </w:rPr>
        <w:t>must</w:t>
      </w:r>
      <w:r w:rsidRPr="007233C7">
        <w:rPr>
          <w:rStyle w:val="normaltextrun"/>
          <w:rFonts w:ascii="Calibri" w:hAnsi="Calibri" w:cs="Calibri"/>
          <w:i/>
          <w:iCs/>
          <w:sz w:val="22"/>
          <w:szCs w:val="22"/>
          <w:rPrChange w:id="445" w:author="Anjum, Aisha" w:date="2024-11-21T23:54:00Z" w16du:dateUtc="2024-11-21T23:54:00Z">
            <w:rPr>
              <w:rStyle w:val="normaltextrun"/>
              <w:rFonts w:ascii="Calibri" w:hAnsi="Calibri" w:cs="Calibri"/>
              <w:sz w:val="22"/>
              <w:szCs w:val="22"/>
            </w:rPr>
          </w:rPrChange>
        </w:rPr>
        <w:t xml:space="preserve"> be printed, presented, and stored in double sided format</w:t>
      </w:r>
      <w:r w:rsidRPr="007233C7">
        <w:rPr>
          <w:rStyle w:val="eop"/>
          <w:rFonts w:ascii="Calibri" w:hAnsi="Calibri" w:cs="Calibri"/>
          <w:i/>
          <w:iCs/>
          <w:sz w:val="22"/>
          <w:szCs w:val="22"/>
          <w:rPrChange w:id="446" w:author="Anjum, Aisha" w:date="2024-11-21T23:54:00Z" w16du:dateUtc="2024-11-21T23:54:00Z">
            <w:rPr>
              <w:rStyle w:val="eop"/>
              <w:rFonts w:ascii="Calibri" w:hAnsi="Calibri" w:cs="Calibri"/>
              <w:sz w:val="22"/>
              <w:szCs w:val="22"/>
            </w:rPr>
          </w:rPrChange>
        </w:rPr>
        <w:t> </w:t>
      </w:r>
    </w:p>
    <w:bookmarkEnd w:id="428"/>
    <w:bookmarkEnd w:id="442"/>
    <w:p w14:paraId="440622BC" w14:textId="77777777" w:rsidR="00771927" w:rsidRPr="00274913" w:rsidRDefault="00771927" w:rsidP="00EF1714">
      <w:pPr>
        <w:autoSpaceDE w:val="0"/>
        <w:autoSpaceDN w:val="0"/>
        <w:adjustRightInd w:val="0"/>
        <w:rPr>
          <w:rFonts w:ascii="Calibri" w:hAnsi="Calibri" w:cs="Calibri"/>
          <w:b/>
          <w:bCs/>
          <w:sz w:val="22"/>
          <w:szCs w:val="22"/>
        </w:rPr>
      </w:pPr>
    </w:p>
    <w:sectPr w:rsidR="00771927" w:rsidRPr="00274913" w:rsidSect="00833BB0">
      <w:headerReference w:type="default" r:id="rId17"/>
      <w:footerReference w:type="default" r:id="rId18"/>
      <w:headerReference w:type="first" r:id="rId19"/>
      <w:footerReference w:type="first" r:id="rId20"/>
      <w:pgSz w:w="11906" w:h="16838" w:code="9"/>
      <w:pgMar w:top="426" w:right="720" w:bottom="720" w:left="720" w:header="284" w:footer="283"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87" w:author="Best-Lane, Janis A" w:date="2024-10-22T21:41:00Z" w:initials="JB">
    <w:p w14:paraId="6FFBB29A" w14:textId="77777777" w:rsidR="004022A1" w:rsidRDefault="004022A1" w:rsidP="004022A1">
      <w:pPr>
        <w:pStyle w:val="CommentText"/>
      </w:pPr>
      <w:r>
        <w:rPr>
          <w:rStyle w:val="CommentReference"/>
        </w:rPr>
        <w:annotationRef/>
      </w:r>
      <w:r>
        <w:t>We need to add time of consent?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FFBB29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98E99" w16cex:dateUtc="2024-10-22T2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FBB29A" w16cid:durableId="29B98E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2725B" w14:textId="77777777" w:rsidR="00D42A6E" w:rsidRDefault="00D42A6E">
      <w:r>
        <w:separator/>
      </w:r>
    </w:p>
  </w:endnote>
  <w:endnote w:type="continuationSeparator" w:id="0">
    <w:p w14:paraId="11DF0E1F" w14:textId="77777777" w:rsidR="00D42A6E" w:rsidRDefault="00D42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218B" w14:textId="78BFC670" w:rsidR="002A0BD1" w:rsidRPr="00487386" w:rsidRDefault="003F54F8">
    <w:pPr>
      <w:tabs>
        <w:tab w:val="left" w:pos="7948"/>
      </w:tabs>
      <w:autoSpaceDE w:val="0"/>
      <w:autoSpaceDN w:val="0"/>
      <w:adjustRightInd w:val="0"/>
      <w:rPr>
        <w:rFonts w:ascii="Calibri" w:hAnsi="Calibri" w:cs="Calibri"/>
        <w:b/>
        <w:sz w:val="22"/>
        <w:szCs w:val="16"/>
      </w:rPr>
      <w:pPrChange w:id="458" w:author="Anjum, Aisha" w:date="2024-07-31T11:56:00Z" w16du:dateUtc="2024-07-31T10:56:00Z">
        <w:pPr>
          <w:autoSpaceDE w:val="0"/>
          <w:autoSpaceDN w:val="0"/>
          <w:adjustRightInd w:val="0"/>
          <w:jc w:val="both"/>
        </w:pPr>
      </w:pPrChange>
    </w:pPr>
    <w:ins w:id="459" w:author="Anjum, Aisha" w:date="2024-07-31T11:56:00Z" w16du:dateUtc="2024-07-31T10:56:00Z">
      <w:r>
        <w:rPr>
          <w:rFonts w:ascii="Calibri" w:hAnsi="Calibri" w:cs="Calibri"/>
          <w:b/>
          <w:sz w:val="22"/>
          <w:szCs w:val="16"/>
        </w:rPr>
        <w:tab/>
      </w:r>
    </w:ins>
  </w:p>
  <w:p w14:paraId="498AC4A2" w14:textId="096149E2" w:rsidR="008B22DF" w:rsidRPr="008B22DF" w:rsidRDefault="4CB7A2E4" w:rsidP="77E8CC06">
    <w:pPr>
      <w:pStyle w:val="Footer"/>
      <w:rPr>
        <w:rFonts w:asciiTheme="majorHAnsi" w:hAnsiTheme="majorHAnsi" w:cstheme="majorBidi"/>
        <w:sz w:val="22"/>
        <w:szCs w:val="22"/>
      </w:rPr>
    </w:pPr>
    <w:r w:rsidRPr="4CB7A2E4">
      <w:rPr>
        <w:rFonts w:asciiTheme="majorHAnsi" w:hAnsiTheme="majorHAnsi" w:cstheme="majorBidi"/>
        <w:sz w:val="22"/>
        <w:szCs w:val="22"/>
      </w:rPr>
      <w:t xml:space="preserve">REMAP-CAP </w:t>
    </w:r>
    <w:proofErr w:type="spellStart"/>
    <w:r w:rsidRPr="4CB7A2E4">
      <w:rPr>
        <w:rFonts w:asciiTheme="majorHAnsi" w:hAnsiTheme="majorHAnsi" w:cstheme="majorBidi"/>
        <w:sz w:val="22"/>
        <w:szCs w:val="22"/>
      </w:rPr>
      <w:t>PerLR</w:t>
    </w:r>
    <w:proofErr w:type="spellEnd"/>
    <w:ins w:id="460" w:author="Anjum, Aisha" w:date="2024-11-20T23:43:00Z">
      <w:r w:rsidRPr="4CB7A2E4">
        <w:rPr>
          <w:rFonts w:asciiTheme="majorHAnsi" w:hAnsiTheme="majorHAnsi" w:cstheme="majorBidi"/>
          <w:sz w:val="22"/>
          <w:szCs w:val="22"/>
        </w:rPr>
        <w:t xml:space="preserve"> </w:t>
      </w:r>
    </w:ins>
    <w:ins w:id="461" w:author="Beren Barklam" w:date="2024-11-08T17:13:00Z">
      <w:del w:id="462" w:author="Anjum, Aisha" w:date="2024-11-20T23:43:00Z">
        <w:r w:rsidR="008B22DF" w:rsidRPr="4CB7A2E4" w:rsidDel="4CB7A2E4">
          <w:rPr>
            <w:rFonts w:asciiTheme="majorHAnsi" w:hAnsiTheme="majorHAnsi" w:cstheme="majorBidi"/>
            <w:sz w:val="22"/>
            <w:szCs w:val="22"/>
          </w:rPr>
          <w:delText>-</w:delText>
        </w:r>
      </w:del>
    </w:ins>
    <w:ins w:id="463" w:author="Anjum, Aisha" w:date="2024-11-20T23:43:00Z">
      <w:r w:rsidRPr="4CB7A2E4">
        <w:rPr>
          <w:rFonts w:asciiTheme="majorHAnsi" w:hAnsiTheme="majorHAnsi" w:cstheme="majorBidi"/>
          <w:sz w:val="22"/>
          <w:szCs w:val="22"/>
        </w:rPr>
        <w:t>Sum</w:t>
      </w:r>
    </w:ins>
    <w:del w:id="464" w:author="Beren Barklam" w:date="2024-11-08T17:13:00Z">
      <w:r w:rsidR="008B22DF" w:rsidRPr="4CB7A2E4" w:rsidDel="4CB7A2E4">
        <w:rPr>
          <w:rFonts w:asciiTheme="majorHAnsi" w:hAnsiTheme="majorHAnsi" w:cstheme="majorBidi"/>
          <w:sz w:val="22"/>
          <w:szCs w:val="22"/>
        </w:rPr>
        <w:delText>_</w:delText>
      </w:r>
    </w:del>
    <w:r w:rsidRPr="4CB7A2E4">
      <w:rPr>
        <w:rFonts w:asciiTheme="majorHAnsi" w:hAnsiTheme="majorHAnsi" w:cstheme="majorBidi"/>
        <w:sz w:val="22"/>
        <w:szCs w:val="22"/>
      </w:rPr>
      <w:t>ICF_AM4</w:t>
    </w:r>
    <w:ins w:id="465" w:author="Beren Barklam" w:date="2024-11-08T17:13:00Z">
      <w:r w:rsidRPr="4CB7A2E4">
        <w:rPr>
          <w:rFonts w:asciiTheme="majorHAnsi" w:hAnsiTheme="majorHAnsi" w:cstheme="majorBidi"/>
          <w:sz w:val="22"/>
          <w:szCs w:val="22"/>
        </w:rPr>
        <w:t>2</w:t>
      </w:r>
    </w:ins>
    <w:del w:id="466" w:author="Beren Barklam" w:date="2024-11-08T17:13:00Z">
      <w:r w:rsidR="008B22DF" w:rsidRPr="4CB7A2E4" w:rsidDel="4CB7A2E4">
        <w:rPr>
          <w:rFonts w:asciiTheme="majorHAnsi" w:hAnsiTheme="majorHAnsi" w:cstheme="majorBidi"/>
          <w:sz w:val="22"/>
          <w:szCs w:val="22"/>
        </w:rPr>
        <w:delText>1</w:delText>
      </w:r>
    </w:del>
    <w:ins w:id="467" w:author="Anjum, Aisha" w:date="2024-11-21T23:53:00Z" w16du:dateUtc="2024-11-21T23:53:00Z">
      <w:r w:rsidR="00D013C3">
        <w:t>_</w:t>
      </w:r>
    </w:ins>
    <w:del w:id="468" w:author="Anjum, Aisha" w:date="2024-11-21T23:52:00Z" w16du:dateUtc="2024-11-21T23:52:00Z">
      <w:r w:rsidR="008B22DF" w:rsidDel="00D013C3">
        <w:tab/>
      </w:r>
    </w:del>
    <w:r w:rsidRPr="4CB7A2E4">
      <w:rPr>
        <w:rFonts w:asciiTheme="majorHAnsi" w:hAnsiTheme="majorHAnsi" w:cstheme="majorBidi"/>
        <w:sz w:val="22"/>
        <w:szCs w:val="22"/>
      </w:rPr>
      <w:t xml:space="preserve">IRAS  237150 </w:t>
    </w:r>
    <w:r w:rsidR="008B22DF">
      <w:tab/>
    </w:r>
    <w:sdt>
      <w:sdtPr>
        <w:rPr>
          <w:rFonts w:asciiTheme="majorHAnsi" w:hAnsiTheme="majorHAnsi" w:cstheme="majorBidi"/>
          <w:sz w:val="22"/>
          <w:szCs w:val="22"/>
        </w:rPr>
        <w:id w:val="332343736"/>
        <w:docPartObj>
          <w:docPartGallery w:val="Page Numbers (Bottom of Page)"/>
          <w:docPartUnique/>
        </w:docPartObj>
      </w:sdtPr>
      <w:sdtEndPr/>
      <w:sdtContent>
        <w:sdt>
          <w:sdtPr>
            <w:rPr>
              <w:rFonts w:asciiTheme="majorHAnsi" w:hAnsiTheme="majorHAnsi" w:cstheme="majorBidi"/>
              <w:sz w:val="22"/>
              <w:szCs w:val="22"/>
            </w:rPr>
            <w:id w:val="-1769616900"/>
            <w:docPartObj>
              <w:docPartGallery w:val="Page Numbers (Top of Page)"/>
              <w:docPartUnique/>
            </w:docPartObj>
          </w:sdtPr>
          <w:sdtEndPr/>
          <w:sdtContent>
            <w:r w:rsidRPr="4CB7A2E4">
              <w:rPr>
                <w:rFonts w:asciiTheme="majorHAnsi" w:hAnsiTheme="majorHAnsi" w:cstheme="majorBidi"/>
                <w:sz w:val="22"/>
                <w:szCs w:val="22"/>
              </w:rPr>
              <w:t xml:space="preserve">Page </w:t>
            </w:r>
            <w:r w:rsidR="008B22DF" w:rsidRPr="4CB7A2E4">
              <w:rPr>
                <w:rFonts w:asciiTheme="majorHAnsi" w:hAnsiTheme="majorHAnsi" w:cstheme="majorBidi"/>
                <w:b/>
                <w:bCs/>
                <w:sz w:val="22"/>
                <w:szCs w:val="22"/>
              </w:rPr>
              <w:fldChar w:fldCharType="begin"/>
            </w:r>
            <w:r w:rsidR="008B22DF" w:rsidRPr="4CB7A2E4">
              <w:rPr>
                <w:rFonts w:asciiTheme="majorHAnsi" w:hAnsiTheme="majorHAnsi" w:cstheme="majorBidi"/>
                <w:b/>
                <w:bCs/>
                <w:sz w:val="22"/>
                <w:szCs w:val="22"/>
              </w:rPr>
              <w:instrText xml:space="preserve"> PAGE </w:instrText>
            </w:r>
            <w:r w:rsidR="008B22DF"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1</w:t>
            </w:r>
            <w:r w:rsidR="008B22DF" w:rsidRPr="4CB7A2E4">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008B22DF" w:rsidRPr="4CB7A2E4">
              <w:rPr>
                <w:rFonts w:asciiTheme="majorHAnsi" w:hAnsiTheme="majorHAnsi" w:cstheme="majorBidi"/>
                <w:b/>
                <w:bCs/>
                <w:sz w:val="22"/>
                <w:szCs w:val="22"/>
              </w:rPr>
              <w:fldChar w:fldCharType="begin"/>
            </w:r>
            <w:r w:rsidR="008B22DF" w:rsidRPr="4CB7A2E4">
              <w:rPr>
                <w:rFonts w:asciiTheme="majorHAnsi" w:hAnsiTheme="majorHAnsi" w:cstheme="majorBidi"/>
                <w:b/>
                <w:bCs/>
                <w:sz w:val="22"/>
                <w:szCs w:val="22"/>
              </w:rPr>
              <w:instrText xml:space="preserve"> NUMPAGES  </w:instrText>
            </w:r>
            <w:r w:rsidR="008B22DF"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5</w:t>
            </w:r>
            <w:r w:rsidR="008B22DF" w:rsidRPr="4CB7A2E4">
              <w:rPr>
                <w:rFonts w:asciiTheme="majorHAnsi" w:hAnsiTheme="majorHAnsi" w:cstheme="majorBidi"/>
                <w:b/>
                <w:bCs/>
                <w:sz w:val="22"/>
                <w:szCs w:val="22"/>
              </w:rPr>
              <w:fldChar w:fldCharType="end"/>
            </w:r>
          </w:sdtContent>
        </w:sdt>
      </w:sdtContent>
    </w:sdt>
  </w:p>
  <w:p w14:paraId="6BA64B8C" w14:textId="75113BA2"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V1.</w:t>
    </w:r>
    <w:ins w:id="469" w:author="Anjum, Aisha" w:date="2024-07-31T11:56:00Z" w16du:dateUtc="2024-07-31T10:56:00Z">
      <w:r w:rsidR="003F54F8">
        <w:rPr>
          <w:rFonts w:asciiTheme="majorHAnsi" w:hAnsiTheme="majorHAnsi" w:cstheme="majorHAnsi"/>
          <w:sz w:val="22"/>
          <w:szCs w:val="22"/>
        </w:rPr>
        <w:t>7</w:t>
      </w:r>
    </w:ins>
    <w:del w:id="470" w:author="Anjum, Aisha" w:date="2024-07-31T11:56:00Z" w16du:dateUtc="2024-07-31T10:56:00Z">
      <w:r w:rsidR="00DE05CE" w:rsidDel="003F54F8">
        <w:rPr>
          <w:rFonts w:asciiTheme="majorHAnsi" w:hAnsiTheme="majorHAnsi" w:cstheme="majorHAnsi"/>
          <w:sz w:val="22"/>
          <w:szCs w:val="22"/>
        </w:rPr>
        <w:delText>6</w:delText>
      </w:r>
    </w:del>
    <w:r w:rsidR="00845749">
      <w:rPr>
        <w:rFonts w:asciiTheme="majorHAnsi" w:hAnsiTheme="majorHAnsi" w:cstheme="majorHAnsi"/>
        <w:sz w:val="22"/>
        <w:szCs w:val="22"/>
      </w:rPr>
      <w:t xml:space="preserve"> </w:t>
    </w:r>
    <w:del w:id="471" w:author="Anjum, Aisha" w:date="2024-07-31T11:56:00Z" w16du:dateUtc="2024-07-31T10:56:00Z">
      <w:r w:rsidR="00DE05CE" w:rsidDel="003F54F8">
        <w:rPr>
          <w:rFonts w:asciiTheme="majorHAnsi" w:hAnsiTheme="majorHAnsi" w:cstheme="majorHAnsi"/>
          <w:sz w:val="22"/>
          <w:szCs w:val="22"/>
        </w:rPr>
        <w:delText>7</w:delText>
      </w:r>
      <w:r w:rsidR="00845749" w:rsidRPr="00093D14" w:rsidDel="003F54F8">
        <w:rPr>
          <w:rFonts w:asciiTheme="majorHAnsi" w:hAnsiTheme="majorHAnsi" w:cstheme="majorHAnsi"/>
          <w:sz w:val="22"/>
          <w:szCs w:val="22"/>
          <w:vertAlign w:val="superscript"/>
        </w:rPr>
        <w:delText>th</w:delText>
      </w:r>
      <w:r w:rsidR="00845749" w:rsidDel="003F54F8">
        <w:rPr>
          <w:rFonts w:asciiTheme="majorHAnsi" w:hAnsiTheme="majorHAnsi" w:cstheme="majorHAnsi"/>
          <w:sz w:val="22"/>
          <w:szCs w:val="22"/>
        </w:rPr>
        <w:delText xml:space="preserve"> </w:delText>
      </w:r>
    </w:del>
    <w:del w:id="472" w:author="Beren Barklam" w:date="2024-11-08T17:13:00Z" w16du:dateUtc="2024-11-08T17:13:00Z">
      <w:r w:rsidR="00845749" w:rsidDel="00110B26">
        <w:rPr>
          <w:rFonts w:asciiTheme="majorHAnsi" w:hAnsiTheme="majorHAnsi" w:cstheme="majorHAnsi"/>
          <w:sz w:val="22"/>
          <w:szCs w:val="22"/>
        </w:rPr>
        <w:delText>Ma</w:delText>
      </w:r>
      <w:r w:rsidR="00DE05CE" w:rsidDel="00110B26">
        <w:rPr>
          <w:rFonts w:asciiTheme="majorHAnsi" w:hAnsiTheme="majorHAnsi" w:cstheme="majorHAnsi"/>
          <w:sz w:val="22"/>
          <w:szCs w:val="22"/>
        </w:rPr>
        <w:delText>y</w:delText>
      </w:r>
    </w:del>
    <w:ins w:id="473" w:author="Anjum, Aisha" w:date="2024-07-31T11:56:00Z" w16du:dateUtc="2024-07-31T10:56:00Z">
      <w:del w:id="474" w:author="Beren Barklam" w:date="2024-11-08T17:13:00Z" w16du:dateUtc="2024-11-08T17:13:00Z">
        <w:r w:rsidR="003F54F8" w:rsidDel="00110B26">
          <w:rPr>
            <w:rFonts w:asciiTheme="majorHAnsi" w:hAnsiTheme="majorHAnsi" w:cstheme="majorHAnsi"/>
            <w:sz w:val="22"/>
            <w:szCs w:val="22"/>
          </w:rPr>
          <w:delText>31st July</w:delText>
        </w:r>
      </w:del>
    </w:ins>
    <w:del w:id="475" w:author="Beren Barklam" w:date="2024-11-08T17:13:00Z" w16du:dateUtc="2024-11-08T17:13:00Z">
      <w:r w:rsidR="00845749" w:rsidDel="00110B26">
        <w:rPr>
          <w:rFonts w:asciiTheme="majorHAnsi" w:hAnsiTheme="majorHAnsi" w:cstheme="majorHAnsi"/>
          <w:sz w:val="22"/>
          <w:szCs w:val="22"/>
        </w:rPr>
        <w:delText xml:space="preserve"> </w:delText>
      </w:r>
    </w:del>
    <w:ins w:id="476" w:author="Beren Barklam" w:date="2024-11-13T16:50:00Z" w16du:dateUtc="2024-11-13T16:50:00Z">
      <w:r w:rsidR="00333C73">
        <w:rPr>
          <w:rFonts w:asciiTheme="majorHAnsi" w:hAnsiTheme="majorHAnsi" w:cstheme="majorHAnsi"/>
          <w:sz w:val="22"/>
          <w:szCs w:val="22"/>
        </w:rPr>
        <w:t>13</w:t>
      </w:r>
    </w:ins>
    <w:ins w:id="477" w:author="Beren Barklam" w:date="2024-11-08T17:13:00Z" w16du:dateUtc="2024-11-08T17:13:00Z">
      <w:r w:rsidR="00110B26" w:rsidRPr="00110B26">
        <w:rPr>
          <w:rFonts w:asciiTheme="majorHAnsi" w:hAnsiTheme="majorHAnsi" w:cstheme="majorHAnsi"/>
          <w:sz w:val="22"/>
          <w:szCs w:val="22"/>
          <w:vertAlign w:val="superscript"/>
          <w:rPrChange w:id="478" w:author="Beren Barklam" w:date="2024-11-08T17:13:00Z" w16du:dateUtc="2024-11-08T17:13:00Z">
            <w:rPr>
              <w:rFonts w:asciiTheme="majorHAnsi" w:hAnsiTheme="majorHAnsi" w:cstheme="majorHAnsi"/>
              <w:sz w:val="22"/>
              <w:szCs w:val="22"/>
            </w:rPr>
          </w:rPrChange>
        </w:rPr>
        <w:t>th</w:t>
      </w:r>
      <w:r w:rsidR="00110B26">
        <w:rPr>
          <w:rFonts w:asciiTheme="majorHAnsi" w:hAnsiTheme="majorHAnsi" w:cstheme="majorHAnsi"/>
          <w:sz w:val="22"/>
          <w:szCs w:val="22"/>
        </w:rPr>
        <w:t xml:space="preserve"> November </w:t>
      </w:r>
    </w:ins>
    <w:r w:rsidR="00845749">
      <w:rPr>
        <w:rFonts w:asciiTheme="majorHAnsi" w:hAnsiTheme="majorHAnsi" w:cstheme="majorHAnsi"/>
        <w:sz w:val="22"/>
        <w:szCs w:val="22"/>
      </w:rPr>
      <w:t>2024</w:t>
    </w:r>
    <w:ins w:id="479" w:author="Beren Barklam" w:date="2024-11-11T10:54:00Z" w16du:dateUtc="2024-11-11T10:54:00Z">
      <w:r w:rsidR="005A18A8">
        <w:rPr>
          <w:rFonts w:asciiTheme="majorHAnsi" w:hAnsiTheme="majorHAnsi" w:cstheme="majorHAnsi"/>
          <w:sz w:val="22"/>
          <w:szCs w:val="22"/>
        </w:rPr>
        <w:t xml:space="preserve"> </w:t>
      </w:r>
      <w:r w:rsidR="005A18A8" w:rsidRPr="005A18A8">
        <w:rPr>
          <w:rFonts w:ascii="Calibri" w:eastAsia="Calibri" w:hAnsi="Calibri" w:cs="Arial"/>
          <w:sz w:val="22"/>
          <w:szCs w:val="22"/>
          <w:lang w:eastAsia="en-US"/>
        </w:rPr>
        <w:t>(Site VX.X DATE)</w:t>
      </w:r>
    </w:ins>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D6ACA" w14:textId="575FB0F7" w:rsidR="00707504" w:rsidRPr="008B22DF" w:rsidRDefault="4CB7A2E4" w:rsidP="1BB46846">
    <w:pPr>
      <w:pStyle w:val="Footer"/>
      <w:rPr>
        <w:rFonts w:asciiTheme="majorHAnsi" w:hAnsiTheme="majorHAnsi" w:cstheme="majorBidi"/>
        <w:sz w:val="22"/>
        <w:szCs w:val="22"/>
      </w:rPr>
    </w:pPr>
    <w:r w:rsidRPr="4CB7A2E4">
      <w:rPr>
        <w:rFonts w:asciiTheme="majorHAnsi" w:hAnsiTheme="majorHAnsi" w:cstheme="majorBidi"/>
        <w:sz w:val="22"/>
        <w:szCs w:val="22"/>
      </w:rPr>
      <w:t>REMAP-CAP</w:t>
    </w:r>
    <w:del w:id="482" w:author="Anjum, Aisha" w:date="2024-11-20T23:42:00Z">
      <w:r w:rsidR="00707504" w:rsidRPr="4CB7A2E4" w:rsidDel="4CB7A2E4">
        <w:rPr>
          <w:rFonts w:asciiTheme="majorHAnsi" w:hAnsiTheme="majorHAnsi" w:cstheme="majorBidi"/>
          <w:sz w:val="22"/>
          <w:szCs w:val="22"/>
        </w:rPr>
        <w:delText xml:space="preserve"> </w:delText>
      </w:r>
    </w:del>
    <w:ins w:id="483" w:author="Anjum, Aisha" w:date="2024-11-20T23:32:00Z">
      <w:r w:rsidRPr="4CB7A2E4">
        <w:rPr>
          <w:rFonts w:asciiTheme="majorHAnsi" w:hAnsiTheme="majorHAnsi" w:cstheme="majorBidi"/>
          <w:sz w:val="22"/>
          <w:szCs w:val="22"/>
        </w:rPr>
        <w:t xml:space="preserve"> </w:t>
      </w:r>
    </w:ins>
    <w:proofErr w:type="spellStart"/>
    <w:r w:rsidRPr="4CB7A2E4">
      <w:rPr>
        <w:rFonts w:asciiTheme="majorHAnsi" w:hAnsiTheme="majorHAnsi" w:cstheme="majorBidi"/>
        <w:sz w:val="22"/>
        <w:szCs w:val="22"/>
      </w:rPr>
      <w:t>PerLR</w:t>
    </w:r>
    <w:proofErr w:type="spellEnd"/>
    <w:ins w:id="484" w:author="Anjum, Aisha" w:date="2024-11-20T23:42:00Z">
      <w:r w:rsidRPr="4CB7A2E4">
        <w:rPr>
          <w:rFonts w:asciiTheme="majorHAnsi" w:hAnsiTheme="majorHAnsi" w:cstheme="majorBidi"/>
          <w:sz w:val="22"/>
          <w:szCs w:val="22"/>
        </w:rPr>
        <w:t xml:space="preserve"> Sum</w:t>
      </w:r>
    </w:ins>
    <w:ins w:id="485" w:author="Beren Barklam" w:date="2024-11-08T17:12:00Z">
      <w:del w:id="486" w:author="Anjum, Aisha" w:date="2024-11-20T23:42:00Z">
        <w:r w:rsidR="00707504" w:rsidRPr="4CB7A2E4" w:rsidDel="4CB7A2E4">
          <w:rPr>
            <w:rFonts w:asciiTheme="majorHAnsi" w:hAnsiTheme="majorHAnsi" w:cstheme="majorBidi"/>
            <w:sz w:val="22"/>
            <w:szCs w:val="22"/>
          </w:rPr>
          <w:delText>-</w:delText>
        </w:r>
      </w:del>
    </w:ins>
    <w:del w:id="487" w:author="Beren Barklam" w:date="2024-11-08T17:12:00Z">
      <w:r w:rsidR="00707504" w:rsidRPr="4CB7A2E4" w:rsidDel="4CB7A2E4">
        <w:rPr>
          <w:rFonts w:asciiTheme="majorHAnsi" w:hAnsiTheme="majorHAnsi" w:cstheme="majorBidi"/>
          <w:sz w:val="22"/>
          <w:szCs w:val="22"/>
        </w:rPr>
        <w:delText>_</w:delText>
      </w:r>
    </w:del>
    <w:r w:rsidRPr="4CB7A2E4">
      <w:rPr>
        <w:rFonts w:asciiTheme="majorHAnsi" w:hAnsiTheme="majorHAnsi" w:cstheme="majorBidi"/>
        <w:sz w:val="22"/>
        <w:szCs w:val="22"/>
      </w:rPr>
      <w:t>ICF_AM4</w:t>
    </w:r>
    <w:ins w:id="488" w:author="Beren Barklam" w:date="2024-11-08T17:12:00Z">
      <w:r w:rsidRPr="4CB7A2E4">
        <w:rPr>
          <w:rFonts w:asciiTheme="majorHAnsi" w:hAnsiTheme="majorHAnsi" w:cstheme="majorBidi"/>
          <w:sz w:val="22"/>
          <w:szCs w:val="22"/>
        </w:rPr>
        <w:t>2</w:t>
      </w:r>
    </w:ins>
    <w:del w:id="489" w:author="Beren Barklam" w:date="2024-11-08T17:12:00Z">
      <w:r w:rsidR="00707504" w:rsidRPr="4CB7A2E4" w:rsidDel="4CB7A2E4">
        <w:rPr>
          <w:rFonts w:asciiTheme="majorHAnsi" w:hAnsiTheme="majorHAnsi" w:cstheme="majorBidi"/>
          <w:sz w:val="22"/>
          <w:szCs w:val="22"/>
        </w:rPr>
        <w:delText>1</w:delText>
      </w:r>
    </w:del>
    <w:ins w:id="490" w:author="Anjum, Aisha" w:date="2024-11-21T23:52:00Z" w16du:dateUtc="2024-11-21T23:52:00Z">
      <w:r w:rsidR="00D013C3">
        <w:t>_</w:t>
      </w:r>
    </w:ins>
    <w:del w:id="491" w:author="Anjum, Aisha" w:date="2024-11-21T23:52:00Z" w16du:dateUtc="2024-11-21T23:52:00Z">
      <w:r w:rsidR="00707504" w:rsidDel="00D013C3">
        <w:tab/>
      </w:r>
    </w:del>
    <w:r w:rsidRPr="4CB7A2E4">
      <w:rPr>
        <w:rFonts w:asciiTheme="majorHAnsi" w:hAnsiTheme="majorHAnsi" w:cstheme="majorBidi"/>
        <w:sz w:val="22"/>
        <w:szCs w:val="22"/>
      </w:rPr>
      <w:t xml:space="preserve">IRAS  237150 </w:t>
    </w:r>
    <w:r w:rsidR="00707504">
      <w:tab/>
    </w:r>
    <w:sdt>
      <w:sdtPr>
        <w:rPr>
          <w:rFonts w:asciiTheme="majorHAnsi" w:hAnsiTheme="majorHAnsi" w:cstheme="majorBidi"/>
          <w:sz w:val="22"/>
          <w:szCs w:val="22"/>
        </w:rPr>
        <w:id w:val="1566457563"/>
        <w:docPartObj>
          <w:docPartGallery w:val="Page Numbers (Bottom of Page)"/>
          <w:docPartUnique/>
        </w:docPartObj>
      </w:sdtPr>
      <w:sdtEndPr/>
      <w:sdtContent>
        <w:sdt>
          <w:sdtPr>
            <w:rPr>
              <w:rFonts w:asciiTheme="majorHAnsi" w:hAnsiTheme="majorHAnsi" w:cstheme="majorBidi"/>
              <w:sz w:val="22"/>
              <w:szCs w:val="22"/>
            </w:rPr>
            <w:id w:val="-1140882283"/>
            <w:docPartObj>
              <w:docPartGallery w:val="Page Numbers (Top of Page)"/>
              <w:docPartUnique/>
            </w:docPartObj>
          </w:sdtPr>
          <w:sdtEndPr/>
          <w:sdtContent>
            <w:r w:rsidRPr="4CB7A2E4">
              <w:rPr>
                <w:rFonts w:asciiTheme="majorHAnsi" w:hAnsiTheme="majorHAnsi" w:cstheme="majorBidi"/>
                <w:sz w:val="22"/>
                <w:szCs w:val="22"/>
              </w:rPr>
              <w:t xml:space="preserve">Page </w:t>
            </w:r>
            <w:r w:rsidR="00707504" w:rsidRPr="4CB7A2E4">
              <w:rPr>
                <w:rFonts w:asciiTheme="majorHAnsi" w:hAnsiTheme="majorHAnsi" w:cstheme="majorBidi"/>
                <w:b/>
                <w:bCs/>
                <w:sz w:val="22"/>
                <w:szCs w:val="22"/>
              </w:rPr>
              <w:fldChar w:fldCharType="begin"/>
            </w:r>
            <w:r w:rsidR="00707504" w:rsidRPr="4CB7A2E4">
              <w:rPr>
                <w:rFonts w:asciiTheme="majorHAnsi" w:hAnsiTheme="majorHAnsi" w:cstheme="majorBidi"/>
                <w:b/>
                <w:bCs/>
                <w:sz w:val="22"/>
                <w:szCs w:val="22"/>
              </w:rPr>
              <w:instrText xml:space="preserve"> PAGE </w:instrText>
            </w:r>
            <w:r w:rsidR="00707504"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2</w:t>
            </w:r>
            <w:r w:rsidR="00707504" w:rsidRPr="4CB7A2E4">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00707504" w:rsidRPr="4CB7A2E4">
              <w:rPr>
                <w:rFonts w:asciiTheme="majorHAnsi" w:hAnsiTheme="majorHAnsi" w:cstheme="majorBidi"/>
                <w:b/>
                <w:bCs/>
                <w:sz w:val="22"/>
                <w:szCs w:val="22"/>
              </w:rPr>
              <w:fldChar w:fldCharType="begin"/>
            </w:r>
            <w:r w:rsidR="00707504" w:rsidRPr="4CB7A2E4">
              <w:rPr>
                <w:rFonts w:asciiTheme="majorHAnsi" w:hAnsiTheme="majorHAnsi" w:cstheme="majorBidi"/>
                <w:b/>
                <w:bCs/>
                <w:sz w:val="22"/>
                <w:szCs w:val="22"/>
              </w:rPr>
              <w:instrText xml:space="preserve"> NUMPAGES  </w:instrText>
            </w:r>
            <w:r w:rsidR="00707504"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3</w:t>
            </w:r>
            <w:r w:rsidR="00707504" w:rsidRPr="4CB7A2E4">
              <w:rPr>
                <w:rFonts w:asciiTheme="majorHAnsi" w:hAnsiTheme="majorHAnsi" w:cstheme="majorBidi"/>
                <w:b/>
                <w:bCs/>
                <w:sz w:val="22"/>
                <w:szCs w:val="22"/>
              </w:rPr>
              <w:fldChar w:fldCharType="end"/>
            </w:r>
          </w:sdtContent>
        </w:sdt>
      </w:sdtContent>
    </w:sdt>
  </w:p>
  <w:p w14:paraId="05D6AE69" w14:textId="31457C0C" w:rsidR="002A0BD1" w:rsidRDefault="00707504" w:rsidP="00093D14">
    <w:pPr>
      <w:pStyle w:val="Footer"/>
    </w:pPr>
    <w:r w:rsidRPr="008B22DF">
      <w:rPr>
        <w:rFonts w:asciiTheme="majorHAnsi" w:hAnsiTheme="majorHAnsi" w:cstheme="majorHAnsi"/>
        <w:sz w:val="22"/>
        <w:szCs w:val="22"/>
      </w:rPr>
      <w:t>V1.</w:t>
    </w:r>
    <w:ins w:id="492" w:author="Anjum, Aisha" w:date="2024-07-31T11:56:00Z" w16du:dateUtc="2024-07-31T10:56:00Z">
      <w:r w:rsidR="003F54F8">
        <w:rPr>
          <w:rFonts w:asciiTheme="majorHAnsi" w:hAnsiTheme="majorHAnsi" w:cstheme="majorHAnsi"/>
          <w:sz w:val="22"/>
          <w:szCs w:val="22"/>
        </w:rPr>
        <w:t>7</w:t>
      </w:r>
    </w:ins>
    <w:del w:id="493" w:author="Anjum, Aisha" w:date="2024-07-31T11:56:00Z" w16du:dateUtc="2024-07-31T10:56:00Z">
      <w:r w:rsidR="00DE05CE" w:rsidDel="003F54F8">
        <w:rPr>
          <w:rFonts w:asciiTheme="majorHAnsi" w:hAnsiTheme="majorHAnsi" w:cstheme="majorHAnsi"/>
          <w:sz w:val="22"/>
          <w:szCs w:val="22"/>
        </w:rPr>
        <w:delText>6</w:delText>
      </w:r>
    </w:del>
    <w:r w:rsidRPr="008B22DF">
      <w:rPr>
        <w:rFonts w:asciiTheme="majorHAnsi" w:hAnsiTheme="majorHAnsi" w:cstheme="majorHAnsi"/>
        <w:sz w:val="22"/>
        <w:szCs w:val="22"/>
      </w:rPr>
      <w:t xml:space="preserve"> </w:t>
    </w:r>
    <w:del w:id="494" w:author="Anjum, Aisha" w:date="2024-07-31T11:56:00Z" w16du:dateUtc="2024-07-31T10:56:00Z">
      <w:r w:rsidR="00DE05CE" w:rsidDel="003F54F8">
        <w:rPr>
          <w:rFonts w:asciiTheme="majorHAnsi" w:hAnsiTheme="majorHAnsi" w:cstheme="majorHAnsi"/>
          <w:sz w:val="22"/>
          <w:szCs w:val="22"/>
        </w:rPr>
        <w:delText>7</w:delText>
      </w:r>
      <w:r w:rsidR="00845749" w:rsidRPr="00093D14" w:rsidDel="003F54F8">
        <w:rPr>
          <w:rFonts w:asciiTheme="majorHAnsi" w:hAnsiTheme="majorHAnsi" w:cstheme="majorHAnsi"/>
          <w:sz w:val="22"/>
          <w:szCs w:val="22"/>
          <w:vertAlign w:val="superscript"/>
        </w:rPr>
        <w:delText>th</w:delText>
      </w:r>
      <w:r w:rsidR="00845749" w:rsidDel="003F54F8">
        <w:rPr>
          <w:rFonts w:asciiTheme="majorHAnsi" w:hAnsiTheme="majorHAnsi" w:cstheme="majorHAnsi"/>
          <w:sz w:val="22"/>
          <w:szCs w:val="22"/>
        </w:rPr>
        <w:delText xml:space="preserve"> Ma</w:delText>
      </w:r>
      <w:r w:rsidR="00DE05CE" w:rsidDel="003F54F8">
        <w:rPr>
          <w:rFonts w:asciiTheme="majorHAnsi" w:hAnsiTheme="majorHAnsi" w:cstheme="majorHAnsi"/>
          <w:sz w:val="22"/>
          <w:szCs w:val="22"/>
        </w:rPr>
        <w:delText>y</w:delText>
      </w:r>
    </w:del>
    <w:ins w:id="495" w:author="Anjum, Aisha" w:date="2024-07-31T11:56:00Z" w16du:dateUtc="2024-07-31T10:56:00Z">
      <w:del w:id="496" w:author="Beren Barklam" w:date="2024-11-08T17:12:00Z" w16du:dateUtc="2024-11-08T17:12:00Z">
        <w:r w:rsidR="003F54F8" w:rsidDel="00CD1C0A">
          <w:rPr>
            <w:rFonts w:asciiTheme="majorHAnsi" w:hAnsiTheme="majorHAnsi" w:cstheme="majorHAnsi"/>
            <w:sz w:val="22"/>
            <w:szCs w:val="22"/>
          </w:rPr>
          <w:delText>31st July</w:delText>
        </w:r>
      </w:del>
    </w:ins>
    <w:ins w:id="497" w:author="Beren Barklam" w:date="2024-11-08T17:12:00Z" w16du:dateUtc="2024-11-08T17:12:00Z">
      <w:r w:rsidR="00CD1C0A">
        <w:rPr>
          <w:rFonts w:asciiTheme="majorHAnsi" w:hAnsiTheme="majorHAnsi" w:cstheme="majorHAnsi"/>
          <w:sz w:val="22"/>
          <w:szCs w:val="22"/>
        </w:rPr>
        <w:t xml:space="preserve"> </w:t>
      </w:r>
    </w:ins>
    <w:ins w:id="498" w:author="Beren Barklam" w:date="2024-11-13T16:50:00Z" w16du:dateUtc="2024-11-13T16:50:00Z">
      <w:r w:rsidR="00333C73">
        <w:rPr>
          <w:rFonts w:asciiTheme="majorHAnsi" w:hAnsiTheme="majorHAnsi" w:cstheme="majorHAnsi"/>
          <w:sz w:val="22"/>
          <w:szCs w:val="22"/>
        </w:rPr>
        <w:t>13</w:t>
      </w:r>
    </w:ins>
    <w:ins w:id="499" w:author="Beren Barklam" w:date="2024-11-08T17:13:00Z" w16du:dateUtc="2024-11-08T17:13:00Z">
      <w:r w:rsidR="00110B26" w:rsidRPr="00110B26">
        <w:rPr>
          <w:rFonts w:asciiTheme="majorHAnsi" w:hAnsiTheme="majorHAnsi" w:cstheme="majorHAnsi"/>
          <w:sz w:val="22"/>
          <w:szCs w:val="22"/>
          <w:vertAlign w:val="superscript"/>
          <w:rPrChange w:id="500" w:author="Beren Barklam" w:date="2024-11-08T17:13:00Z" w16du:dateUtc="2024-11-08T17:13:00Z">
            <w:rPr>
              <w:rFonts w:asciiTheme="majorHAnsi" w:hAnsiTheme="majorHAnsi" w:cstheme="majorHAnsi"/>
              <w:sz w:val="22"/>
              <w:szCs w:val="22"/>
            </w:rPr>
          </w:rPrChange>
        </w:rPr>
        <w:t>th</w:t>
      </w:r>
      <w:r w:rsidR="00110B26">
        <w:rPr>
          <w:rFonts w:asciiTheme="majorHAnsi" w:hAnsiTheme="majorHAnsi" w:cstheme="majorHAnsi"/>
          <w:sz w:val="22"/>
          <w:szCs w:val="22"/>
        </w:rPr>
        <w:t xml:space="preserve"> November</w:t>
      </w:r>
    </w:ins>
    <w:r w:rsidR="00845749">
      <w:rPr>
        <w:rFonts w:asciiTheme="majorHAnsi" w:hAnsiTheme="majorHAnsi" w:cstheme="majorHAnsi"/>
        <w:sz w:val="22"/>
        <w:szCs w:val="22"/>
      </w:rPr>
      <w:t xml:space="preserve"> 2024</w:t>
    </w:r>
    <w:ins w:id="501" w:author="Beren Barklam" w:date="2024-11-11T10:05:00Z" w16du:dateUtc="2024-11-11T10:05:00Z">
      <w:r w:rsidR="005C0E4B">
        <w:rPr>
          <w:rFonts w:asciiTheme="majorHAnsi" w:hAnsiTheme="majorHAnsi" w:cstheme="majorHAnsi"/>
          <w:sz w:val="22"/>
          <w:szCs w:val="22"/>
        </w:rPr>
        <w:t xml:space="preserve"> </w:t>
      </w:r>
      <w:r w:rsidR="005C0E4B" w:rsidRPr="005C0E4B">
        <w:rPr>
          <w:rFonts w:asciiTheme="majorHAnsi" w:hAnsiTheme="majorHAnsi" w:cstheme="majorHAnsi"/>
          <w:sz w:val="22"/>
          <w:szCs w:val="22"/>
        </w:rPr>
        <w:t>(Site VX.X DATE)</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75A13" w14:textId="77777777" w:rsidR="00D42A6E" w:rsidRDefault="00D42A6E">
      <w:r>
        <w:separator/>
      </w:r>
    </w:p>
  </w:footnote>
  <w:footnote w:type="continuationSeparator" w:id="0">
    <w:p w14:paraId="7D94C20A" w14:textId="77777777" w:rsidR="00D42A6E" w:rsidRDefault="00D42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447" w:author="Anjum, Aisha" w:date="2024-11-20T23:31:00Z">
        <w:tblPr>
          <w:tblStyle w:val="TableGrid"/>
          <w:tblW w:w="0" w:type="nil"/>
          <w:tblLayout w:type="fixed"/>
          <w:tblLook w:val="06A0" w:firstRow="1" w:lastRow="0" w:firstColumn="1" w:lastColumn="0" w:noHBand="1" w:noVBand="1"/>
        </w:tblPr>
      </w:tblPrChange>
    </w:tblPr>
    <w:tblGrid>
      <w:gridCol w:w="3485"/>
      <w:gridCol w:w="3485"/>
      <w:gridCol w:w="3485"/>
      <w:tblGridChange w:id="448">
        <w:tblGrid>
          <w:gridCol w:w="20"/>
          <w:gridCol w:w="3465"/>
          <w:gridCol w:w="20"/>
          <w:gridCol w:w="3465"/>
          <w:gridCol w:w="20"/>
          <w:gridCol w:w="3465"/>
          <w:gridCol w:w="20"/>
        </w:tblGrid>
      </w:tblGridChange>
    </w:tblGrid>
    <w:tr w:rsidR="1BB46846" w14:paraId="5093F1E8" w14:textId="77777777" w:rsidTr="1BB46846">
      <w:trPr>
        <w:trHeight w:val="300"/>
        <w:trPrChange w:id="449" w:author="Anjum, Aisha" w:date="2024-11-20T23:31:00Z">
          <w:trPr>
            <w:gridBefore w:val="1"/>
            <w:trHeight w:val="300"/>
          </w:trPr>
        </w:trPrChange>
      </w:trPr>
      <w:tc>
        <w:tcPr>
          <w:tcW w:w="3485" w:type="dxa"/>
          <w:tcPrChange w:id="450" w:author="Anjum, Aisha" w:date="2024-11-20T23:31:00Z">
            <w:tcPr>
              <w:tcW w:w="3485" w:type="dxa"/>
              <w:gridSpan w:val="2"/>
            </w:tcPr>
          </w:tcPrChange>
        </w:tcPr>
        <w:p w14:paraId="744FABDC" w14:textId="33671230" w:rsidR="1BB46846" w:rsidRDefault="1BB46846">
          <w:pPr>
            <w:pStyle w:val="Header"/>
            <w:ind w:left="-115"/>
            <w:pPrChange w:id="451" w:author="Anjum, Aisha" w:date="2024-11-20T23:31:00Z">
              <w:pPr/>
            </w:pPrChange>
          </w:pPr>
        </w:p>
      </w:tc>
      <w:tc>
        <w:tcPr>
          <w:tcW w:w="3485" w:type="dxa"/>
          <w:tcPrChange w:id="452" w:author="Anjum, Aisha" w:date="2024-11-20T23:31:00Z">
            <w:tcPr>
              <w:tcW w:w="3485" w:type="dxa"/>
              <w:gridSpan w:val="2"/>
            </w:tcPr>
          </w:tcPrChange>
        </w:tcPr>
        <w:p w14:paraId="7D31B61F" w14:textId="77777777" w:rsidR="1BB46846" w:rsidRDefault="1BB46846">
          <w:pPr>
            <w:pStyle w:val="Header"/>
            <w:jc w:val="center"/>
            <w:rPr>
              <w:ins w:id="453" w:author="Anjum, Aisha" w:date="2024-11-22T00:08:00Z" w16du:dateUtc="2024-11-22T00:08:00Z"/>
            </w:rPr>
          </w:pPr>
        </w:p>
        <w:p w14:paraId="54D9B2B1" w14:textId="10456FF7" w:rsidR="00021DE2" w:rsidRDefault="00021DE2">
          <w:pPr>
            <w:pStyle w:val="Header"/>
            <w:jc w:val="center"/>
            <w:pPrChange w:id="454" w:author="Anjum, Aisha" w:date="2024-11-20T23:31:00Z">
              <w:pPr/>
            </w:pPrChange>
          </w:pPr>
        </w:p>
      </w:tc>
      <w:tc>
        <w:tcPr>
          <w:tcW w:w="3485" w:type="dxa"/>
          <w:tcPrChange w:id="455" w:author="Anjum, Aisha" w:date="2024-11-20T23:31:00Z">
            <w:tcPr>
              <w:tcW w:w="3485" w:type="dxa"/>
              <w:gridSpan w:val="2"/>
            </w:tcPr>
          </w:tcPrChange>
        </w:tcPr>
        <w:p w14:paraId="67278284" w14:textId="49AE4E30" w:rsidR="1BB46846" w:rsidRDefault="1BB46846">
          <w:pPr>
            <w:pStyle w:val="Header"/>
            <w:ind w:right="-115"/>
            <w:jc w:val="right"/>
            <w:pPrChange w:id="456" w:author="Anjum, Aisha" w:date="2024-11-20T23:31:00Z">
              <w:pPr/>
            </w:pPrChange>
          </w:pPr>
        </w:p>
      </w:tc>
    </w:tr>
  </w:tbl>
  <w:p w14:paraId="167A5AF7" w14:textId="0FE2E87B" w:rsidR="1BB46846" w:rsidRDefault="1BB46846">
    <w:pPr>
      <w:pStyle w:val="Header"/>
      <w:pPrChange w:id="457" w:author="Anjum, Aisha" w:date="2024-11-20T23:31: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77777777" w:rsidR="00707504" w:rsidRDefault="00707504">
    <w:pPr>
      <w:pStyle w:val="Header"/>
      <w:tabs>
        <w:tab w:val="clear" w:pos="4320"/>
        <w:tab w:val="clear" w:pos="8640"/>
        <w:tab w:val="right" w:pos="8312"/>
      </w:tabs>
      <w:jc w:val="center"/>
      <w:pPrChange w:id="480" w:author="Anjum, Aisha" w:date="2024-11-21T23:52:00Z" w16du:dateUtc="2024-11-21T23:52:00Z">
        <w:pPr>
          <w:pStyle w:val="Header"/>
          <w:tabs>
            <w:tab w:val="clear" w:pos="4320"/>
            <w:tab w:val="clear" w:pos="8640"/>
            <w:tab w:val="right" w:pos="8312"/>
          </w:tabs>
        </w:pPr>
      </w:pPrChange>
    </w:pPr>
    <w:r w:rsidRPr="00AA0C6F">
      <w:rPr>
        <w:rFonts w:ascii="Calibri" w:eastAsia="Calibri" w:hAnsi="Calibri"/>
        <w:b/>
        <w:sz w:val="28"/>
        <w:szCs w:val="28"/>
      </w:rPr>
      <w:t>Randomized, Embedded, Multifactorial, Adaptive Platform trial for Community-Acquired Pneumonia</w:t>
    </w:r>
    <w:del w:id="481" w:author="Beren Barklam" w:date="2024-11-06T15:21:00Z" w16du:dateUtc="2024-11-06T15:21:00Z">
      <w:r w:rsidRPr="00AA0C6F" w:rsidDel="00540570">
        <w:rPr>
          <w:rFonts w:ascii="Calibri" w:eastAsia="Calibri" w:hAnsi="Calibri"/>
          <w:b/>
          <w:sz w:val="28"/>
          <w:szCs w:val="28"/>
        </w:rPr>
        <w:delText xml:space="preserve"> </w:delText>
      </w:r>
      <w:r w:rsidRPr="00BF5E76" w:rsidDel="00540570">
        <w:rPr>
          <w:rFonts w:ascii="Calibri" w:eastAsia="Calibri" w:hAnsi="Calibri"/>
          <w:b/>
          <w:sz w:val="28"/>
          <w:szCs w:val="28"/>
        </w:rPr>
        <w:delText xml:space="preserve">and </w:delText>
      </w:r>
      <w:r w:rsidDel="00540570">
        <w:rPr>
          <w:rFonts w:ascii="Calibri" w:eastAsia="Calibri" w:hAnsi="Calibri"/>
          <w:b/>
          <w:sz w:val="28"/>
          <w:szCs w:val="28"/>
        </w:rPr>
        <w:delText>COVID-19</w:delText>
      </w:r>
    </w:del>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jum, Aisha">
    <w15:presenceInfo w15:providerId="AD" w15:userId="S::aanjum1@ic.ac.uk::6bbbfd95-515f-4a09-8af8-2424c102afcd"/>
  </w15:person>
  <w15:person w15:author="Beren Barklam">
    <w15:presenceInfo w15:providerId="AD" w15:userId="S::icnarc303@icnarc.org::944bf126-06d1-492b-ad3a-50dcd256d209"/>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1DE2"/>
    <w:rsid w:val="000431E9"/>
    <w:rsid w:val="000462AD"/>
    <w:rsid w:val="00047AE6"/>
    <w:rsid w:val="00054ACE"/>
    <w:rsid w:val="00055EE3"/>
    <w:rsid w:val="00063C12"/>
    <w:rsid w:val="00067DFE"/>
    <w:rsid w:val="000742B8"/>
    <w:rsid w:val="00077B64"/>
    <w:rsid w:val="00080DD4"/>
    <w:rsid w:val="00082246"/>
    <w:rsid w:val="00093D14"/>
    <w:rsid w:val="000954FD"/>
    <w:rsid w:val="000A64BF"/>
    <w:rsid w:val="000B0482"/>
    <w:rsid w:val="000B6174"/>
    <w:rsid w:val="000B62DB"/>
    <w:rsid w:val="000C5484"/>
    <w:rsid w:val="000D0219"/>
    <w:rsid w:val="000D032B"/>
    <w:rsid w:val="000D39DD"/>
    <w:rsid w:val="000D515B"/>
    <w:rsid w:val="000D5506"/>
    <w:rsid w:val="000D7EF2"/>
    <w:rsid w:val="000E399B"/>
    <w:rsid w:val="000E5DB8"/>
    <w:rsid w:val="000E751C"/>
    <w:rsid w:val="000F07DA"/>
    <w:rsid w:val="000F2742"/>
    <w:rsid w:val="000F4B0D"/>
    <w:rsid w:val="000F7690"/>
    <w:rsid w:val="00110A6E"/>
    <w:rsid w:val="00110B26"/>
    <w:rsid w:val="001169DE"/>
    <w:rsid w:val="001254F6"/>
    <w:rsid w:val="00137CEF"/>
    <w:rsid w:val="0014703B"/>
    <w:rsid w:val="001541A4"/>
    <w:rsid w:val="00160753"/>
    <w:rsid w:val="00165406"/>
    <w:rsid w:val="00166B7E"/>
    <w:rsid w:val="00171C2F"/>
    <w:rsid w:val="00173AB1"/>
    <w:rsid w:val="00180C89"/>
    <w:rsid w:val="001837C0"/>
    <w:rsid w:val="00183BEC"/>
    <w:rsid w:val="00184D6D"/>
    <w:rsid w:val="001853B2"/>
    <w:rsid w:val="00193C74"/>
    <w:rsid w:val="001964F5"/>
    <w:rsid w:val="001A28C0"/>
    <w:rsid w:val="001B4B11"/>
    <w:rsid w:val="001C444E"/>
    <w:rsid w:val="001C5572"/>
    <w:rsid w:val="001D389A"/>
    <w:rsid w:val="001E1BDD"/>
    <w:rsid w:val="001E3D36"/>
    <w:rsid w:val="001E6F7C"/>
    <w:rsid w:val="001F2353"/>
    <w:rsid w:val="001F4A71"/>
    <w:rsid w:val="001F7234"/>
    <w:rsid w:val="002066D0"/>
    <w:rsid w:val="00207A19"/>
    <w:rsid w:val="00207C81"/>
    <w:rsid w:val="0021562C"/>
    <w:rsid w:val="00221607"/>
    <w:rsid w:val="002504C2"/>
    <w:rsid w:val="00250530"/>
    <w:rsid w:val="0025157F"/>
    <w:rsid w:val="00254E72"/>
    <w:rsid w:val="00255B39"/>
    <w:rsid w:val="0025746A"/>
    <w:rsid w:val="00260732"/>
    <w:rsid w:val="002733FA"/>
    <w:rsid w:val="00273DDC"/>
    <w:rsid w:val="0027472E"/>
    <w:rsid w:val="00274913"/>
    <w:rsid w:val="0027582B"/>
    <w:rsid w:val="00276E18"/>
    <w:rsid w:val="0028056C"/>
    <w:rsid w:val="00290B18"/>
    <w:rsid w:val="002917F2"/>
    <w:rsid w:val="00291A22"/>
    <w:rsid w:val="002A0BD1"/>
    <w:rsid w:val="002B41DC"/>
    <w:rsid w:val="002C3137"/>
    <w:rsid w:val="002C48F9"/>
    <w:rsid w:val="002D1574"/>
    <w:rsid w:val="002D7959"/>
    <w:rsid w:val="002E0F9F"/>
    <w:rsid w:val="002E744A"/>
    <w:rsid w:val="002F1308"/>
    <w:rsid w:val="002F41AD"/>
    <w:rsid w:val="002F5B42"/>
    <w:rsid w:val="002F656E"/>
    <w:rsid w:val="00303B29"/>
    <w:rsid w:val="003215F2"/>
    <w:rsid w:val="00330B01"/>
    <w:rsid w:val="00333C73"/>
    <w:rsid w:val="00335725"/>
    <w:rsid w:val="00340515"/>
    <w:rsid w:val="00340E37"/>
    <w:rsid w:val="00341787"/>
    <w:rsid w:val="00356B9A"/>
    <w:rsid w:val="0036167D"/>
    <w:rsid w:val="00363617"/>
    <w:rsid w:val="00363E41"/>
    <w:rsid w:val="00365312"/>
    <w:rsid w:val="00371251"/>
    <w:rsid w:val="00373ABE"/>
    <w:rsid w:val="003828DE"/>
    <w:rsid w:val="00383D74"/>
    <w:rsid w:val="00391A65"/>
    <w:rsid w:val="00393CB0"/>
    <w:rsid w:val="003967F7"/>
    <w:rsid w:val="003A18E9"/>
    <w:rsid w:val="003B79A7"/>
    <w:rsid w:val="003E1355"/>
    <w:rsid w:val="003E4908"/>
    <w:rsid w:val="003E56F6"/>
    <w:rsid w:val="003E709B"/>
    <w:rsid w:val="003F4567"/>
    <w:rsid w:val="003F54F8"/>
    <w:rsid w:val="003F7B9C"/>
    <w:rsid w:val="004022A1"/>
    <w:rsid w:val="00417A51"/>
    <w:rsid w:val="00420086"/>
    <w:rsid w:val="00422755"/>
    <w:rsid w:val="00426810"/>
    <w:rsid w:val="00430F94"/>
    <w:rsid w:val="0043388A"/>
    <w:rsid w:val="00433FA3"/>
    <w:rsid w:val="004357FB"/>
    <w:rsid w:val="00436CA8"/>
    <w:rsid w:val="00436E06"/>
    <w:rsid w:val="004442E0"/>
    <w:rsid w:val="00455A1E"/>
    <w:rsid w:val="00456B53"/>
    <w:rsid w:val="00456CA8"/>
    <w:rsid w:val="00456F50"/>
    <w:rsid w:val="004571FB"/>
    <w:rsid w:val="00487386"/>
    <w:rsid w:val="0048740C"/>
    <w:rsid w:val="004941B8"/>
    <w:rsid w:val="004A2B7E"/>
    <w:rsid w:val="004B3E0B"/>
    <w:rsid w:val="004B556C"/>
    <w:rsid w:val="004B5E5E"/>
    <w:rsid w:val="004B6960"/>
    <w:rsid w:val="004D392B"/>
    <w:rsid w:val="004E0FCB"/>
    <w:rsid w:val="004E4369"/>
    <w:rsid w:val="004F1A84"/>
    <w:rsid w:val="004F4241"/>
    <w:rsid w:val="005034C6"/>
    <w:rsid w:val="005037B7"/>
    <w:rsid w:val="005140C8"/>
    <w:rsid w:val="005154C9"/>
    <w:rsid w:val="00516850"/>
    <w:rsid w:val="0051769D"/>
    <w:rsid w:val="005218DB"/>
    <w:rsid w:val="00521F42"/>
    <w:rsid w:val="0052252C"/>
    <w:rsid w:val="00527CFB"/>
    <w:rsid w:val="00530D46"/>
    <w:rsid w:val="00536923"/>
    <w:rsid w:val="00540570"/>
    <w:rsid w:val="0054367D"/>
    <w:rsid w:val="0054790B"/>
    <w:rsid w:val="00551668"/>
    <w:rsid w:val="005533EF"/>
    <w:rsid w:val="00557D1E"/>
    <w:rsid w:val="00564DA4"/>
    <w:rsid w:val="00570899"/>
    <w:rsid w:val="00570BA2"/>
    <w:rsid w:val="005753A5"/>
    <w:rsid w:val="005755C4"/>
    <w:rsid w:val="00585FAA"/>
    <w:rsid w:val="005944F0"/>
    <w:rsid w:val="005A18A8"/>
    <w:rsid w:val="005A4339"/>
    <w:rsid w:val="005A6D7A"/>
    <w:rsid w:val="005A7297"/>
    <w:rsid w:val="005B278A"/>
    <w:rsid w:val="005B7997"/>
    <w:rsid w:val="005C001D"/>
    <w:rsid w:val="005C04F0"/>
    <w:rsid w:val="005C0E4B"/>
    <w:rsid w:val="005D11FA"/>
    <w:rsid w:val="005E73C3"/>
    <w:rsid w:val="005F0EB0"/>
    <w:rsid w:val="005F2B3F"/>
    <w:rsid w:val="00603C87"/>
    <w:rsid w:val="0061053D"/>
    <w:rsid w:val="00614C65"/>
    <w:rsid w:val="006156BD"/>
    <w:rsid w:val="00615FDB"/>
    <w:rsid w:val="00621639"/>
    <w:rsid w:val="006227EF"/>
    <w:rsid w:val="00624F58"/>
    <w:rsid w:val="0062504F"/>
    <w:rsid w:val="0063480E"/>
    <w:rsid w:val="00635BDA"/>
    <w:rsid w:val="00635DE7"/>
    <w:rsid w:val="006434E3"/>
    <w:rsid w:val="00654B1E"/>
    <w:rsid w:val="00657864"/>
    <w:rsid w:val="00657E07"/>
    <w:rsid w:val="00665F2B"/>
    <w:rsid w:val="00666D1D"/>
    <w:rsid w:val="0067185E"/>
    <w:rsid w:val="00677C51"/>
    <w:rsid w:val="006860C4"/>
    <w:rsid w:val="006904E4"/>
    <w:rsid w:val="006A1CEF"/>
    <w:rsid w:val="006A3FBA"/>
    <w:rsid w:val="006B626D"/>
    <w:rsid w:val="006C3A53"/>
    <w:rsid w:val="006C79E6"/>
    <w:rsid w:val="006D7637"/>
    <w:rsid w:val="006E2B5D"/>
    <w:rsid w:val="006E2DDF"/>
    <w:rsid w:val="006E48A8"/>
    <w:rsid w:val="00702C12"/>
    <w:rsid w:val="00704622"/>
    <w:rsid w:val="00705EF6"/>
    <w:rsid w:val="0070709D"/>
    <w:rsid w:val="00707504"/>
    <w:rsid w:val="0071029D"/>
    <w:rsid w:val="00712D5D"/>
    <w:rsid w:val="00714648"/>
    <w:rsid w:val="00714D56"/>
    <w:rsid w:val="00715817"/>
    <w:rsid w:val="00716A60"/>
    <w:rsid w:val="00721FBE"/>
    <w:rsid w:val="007228B4"/>
    <w:rsid w:val="007233C7"/>
    <w:rsid w:val="00723871"/>
    <w:rsid w:val="00726655"/>
    <w:rsid w:val="00730A87"/>
    <w:rsid w:val="007425DD"/>
    <w:rsid w:val="00745FC9"/>
    <w:rsid w:val="00746B82"/>
    <w:rsid w:val="0076619D"/>
    <w:rsid w:val="00771927"/>
    <w:rsid w:val="00772485"/>
    <w:rsid w:val="007740D4"/>
    <w:rsid w:val="00780D7F"/>
    <w:rsid w:val="007849E7"/>
    <w:rsid w:val="00791EF3"/>
    <w:rsid w:val="00792747"/>
    <w:rsid w:val="007A004D"/>
    <w:rsid w:val="007B10FC"/>
    <w:rsid w:val="007B4C54"/>
    <w:rsid w:val="007B6B54"/>
    <w:rsid w:val="007C088D"/>
    <w:rsid w:val="007C657A"/>
    <w:rsid w:val="007D55F1"/>
    <w:rsid w:val="007E3137"/>
    <w:rsid w:val="007E4C80"/>
    <w:rsid w:val="007E4F29"/>
    <w:rsid w:val="007F3642"/>
    <w:rsid w:val="007F4A69"/>
    <w:rsid w:val="007F5196"/>
    <w:rsid w:val="007F65F7"/>
    <w:rsid w:val="00823AED"/>
    <w:rsid w:val="00830F1A"/>
    <w:rsid w:val="00832505"/>
    <w:rsid w:val="00833BB0"/>
    <w:rsid w:val="00845749"/>
    <w:rsid w:val="008522FD"/>
    <w:rsid w:val="00856F07"/>
    <w:rsid w:val="008750CE"/>
    <w:rsid w:val="0087578F"/>
    <w:rsid w:val="00876D3B"/>
    <w:rsid w:val="00884124"/>
    <w:rsid w:val="00886E04"/>
    <w:rsid w:val="008923DD"/>
    <w:rsid w:val="00892D45"/>
    <w:rsid w:val="008970EF"/>
    <w:rsid w:val="008A726E"/>
    <w:rsid w:val="008B1F16"/>
    <w:rsid w:val="008B22DF"/>
    <w:rsid w:val="008B2F39"/>
    <w:rsid w:val="008B2FEF"/>
    <w:rsid w:val="008D3A69"/>
    <w:rsid w:val="008D5C44"/>
    <w:rsid w:val="008E30D4"/>
    <w:rsid w:val="008E539A"/>
    <w:rsid w:val="008E71D9"/>
    <w:rsid w:val="008F105C"/>
    <w:rsid w:val="00900F0C"/>
    <w:rsid w:val="00903348"/>
    <w:rsid w:val="0090435E"/>
    <w:rsid w:val="00911C71"/>
    <w:rsid w:val="00914617"/>
    <w:rsid w:val="009300E0"/>
    <w:rsid w:val="00932A62"/>
    <w:rsid w:val="00932ECB"/>
    <w:rsid w:val="0093459F"/>
    <w:rsid w:val="00937DA6"/>
    <w:rsid w:val="009426FE"/>
    <w:rsid w:val="00944651"/>
    <w:rsid w:val="00950B48"/>
    <w:rsid w:val="00953FE5"/>
    <w:rsid w:val="00986B8F"/>
    <w:rsid w:val="00987023"/>
    <w:rsid w:val="00990FDD"/>
    <w:rsid w:val="00995040"/>
    <w:rsid w:val="009A02EE"/>
    <w:rsid w:val="009A2A97"/>
    <w:rsid w:val="009A6EE1"/>
    <w:rsid w:val="009B4E35"/>
    <w:rsid w:val="009B7461"/>
    <w:rsid w:val="009E1A3C"/>
    <w:rsid w:val="009E5B47"/>
    <w:rsid w:val="009F36CF"/>
    <w:rsid w:val="00A06143"/>
    <w:rsid w:val="00A06EAA"/>
    <w:rsid w:val="00A21D19"/>
    <w:rsid w:val="00A276C9"/>
    <w:rsid w:val="00A364B9"/>
    <w:rsid w:val="00A43510"/>
    <w:rsid w:val="00A57404"/>
    <w:rsid w:val="00A63680"/>
    <w:rsid w:val="00A63C46"/>
    <w:rsid w:val="00A74C43"/>
    <w:rsid w:val="00A76EA5"/>
    <w:rsid w:val="00A77C17"/>
    <w:rsid w:val="00A802CC"/>
    <w:rsid w:val="00AA0C6F"/>
    <w:rsid w:val="00AB0B95"/>
    <w:rsid w:val="00AB3309"/>
    <w:rsid w:val="00AD0300"/>
    <w:rsid w:val="00AD4FC5"/>
    <w:rsid w:val="00AE1337"/>
    <w:rsid w:val="00B051C1"/>
    <w:rsid w:val="00B05489"/>
    <w:rsid w:val="00B10831"/>
    <w:rsid w:val="00B10B96"/>
    <w:rsid w:val="00B1309A"/>
    <w:rsid w:val="00B170F2"/>
    <w:rsid w:val="00B25880"/>
    <w:rsid w:val="00B32C44"/>
    <w:rsid w:val="00B378B8"/>
    <w:rsid w:val="00B456CC"/>
    <w:rsid w:val="00B4578E"/>
    <w:rsid w:val="00B611C9"/>
    <w:rsid w:val="00B636DD"/>
    <w:rsid w:val="00B70440"/>
    <w:rsid w:val="00B7362E"/>
    <w:rsid w:val="00B74D5E"/>
    <w:rsid w:val="00B75973"/>
    <w:rsid w:val="00B838FA"/>
    <w:rsid w:val="00B86336"/>
    <w:rsid w:val="00BC03F5"/>
    <w:rsid w:val="00BC0EC9"/>
    <w:rsid w:val="00BC206B"/>
    <w:rsid w:val="00BC722E"/>
    <w:rsid w:val="00BD1A2E"/>
    <w:rsid w:val="00BE4673"/>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61E96"/>
    <w:rsid w:val="00C64880"/>
    <w:rsid w:val="00C66DAA"/>
    <w:rsid w:val="00C851F0"/>
    <w:rsid w:val="00C85732"/>
    <w:rsid w:val="00C8778E"/>
    <w:rsid w:val="00C94F04"/>
    <w:rsid w:val="00C97D51"/>
    <w:rsid w:val="00CA2DD5"/>
    <w:rsid w:val="00CB5662"/>
    <w:rsid w:val="00CC34A2"/>
    <w:rsid w:val="00CD1C0A"/>
    <w:rsid w:val="00CE3113"/>
    <w:rsid w:val="00CE4A68"/>
    <w:rsid w:val="00CE793E"/>
    <w:rsid w:val="00D013C3"/>
    <w:rsid w:val="00D03E60"/>
    <w:rsid w:val="00D04642"/>
    <w:rsid w:val="00D05394"/>
    <w:rsid w:val="00D05703"/>
    <w:rsid w:val="00D15D0E"/>
    <w:rsid w:val="00D16714"/>
    <w:rsid w:val="00D23863"/>
    <w:rsid w:val="00D36978"/>
    <w:rsid w:val="00D42A6E"/>
    <w:rsid w:val="00D57327"/>
    <w:rsid w:val="00D6017E"/>
    <w:rsid w:val="00D63C3D"/>
    <w:rsid w:val="00D64404"/>
    <w:rsid w:val="00D72130"/>
    <w:rsid w:val="00D75266"/>
    <w:rsid w:val="00D777B6"/>
    <w:rsid w:val="00D86DE6"/>
    <w:rsid w:val="00DA695B"/>
    <w:rsid w:val="00DA6EF5"/>
    <w:rsid w:val="00DA7009"/>
    <w:rsid w:val="00DB6FFC"/>
    <w:rsid w:val="00DB733B"/>
    <w:rsid w:val="00DB7624"/>
    <w:rsid w:val="00DC57AB"/>
    <w:rsid w:val="00DD04AE"/>
    <w:rsid w:val="00DE05CE"/>
    <w:rsid w:val="00DE487A"/>
    <w:rsid w:val="00DE4C21"/>
    <w:rsid w:val="00DE4D34"/>
    <w:rsid w:val="00DE6866"/>
    <w:rsid w:val="00DE71E6"/>
    <w:rsid w:val="00DE7817"/>
    <w:rsid w:val="00DF1814"/>
    <w:rsid w:val="00DF1959"/>
    <w:rsid w:val="00DF3DF1"/>
    <w:rsid w:val="00DF5566"/>
    <w:rsid w:val="00DF65AA"/>
    <w:rsid w:val="00DF7CAC"/>
    <w:rsid w:val="00E02D24"/>
    <w:rsid w:val="00E04528"/>
    <w:rsid w:val="00E22803"/>
    <w:rsid w:val="00E24F51"/>
    <w:rsid w:val="00E267A8"/>
    <w:rsid w:val="00E32106"/>
    <w:rsid w:val="00E3333E"/>
    <w:rsid w:val="00E40D4B"/>
    <w:rsid w:val="00E449F0"/>
    <w:rsid w:val="00E5651D"/>
    <w:rsid w:val="00E56579"/>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400A7"/>
    <w:rsid w:val="00F44598"/>
    <w:rsid w:val="00F46435"/>
    <w:rsid w:val="00F46A11"/>
    <w:rsid w:val="00F52600"/>
    <w:rsid w:val="00F571A3"/>
    <w:rsid w:val="00F67582"/>
    <w:rsid w:val="00F7032A"/>
    <w:rsid w:val="00F70960"/>
    <w:rsid w:val="00F710BC"/>
    <w:rsid w:val="00F72CB7"/>
    <w:rsid w:val="00F80564"/>
    <w:rsid w:val="00F80DB1"/>
    <w:rsid w:val="00F84D08"/>
    <w:rsid w:val="00F95C9D"/>
    <w:rsid w:val="00FA3ACE"/>
    <w:rsid w:val="00FB5B8D"/>
    <w:rsid w:val="00FB6B86"/>
    <w:rsid w:val="00FD0351"/>
    <w:rsid w:val="00FD1E3B"/>
    <w:rsid w:val="00FD6C05"/>
    <w:rsid w:val="00FE52CB"/>
    <w:rsid w:val="00FE5804"/>
    <w:rsid w:val="00FF5C66"/>
    <w:rsid w:val="00FF6463"/>
    <w:rsid w:val="033FCC79"/>
    <w:rsid w:val="10C4FBE0"/>
    <w:rsid w:val="16D9928E"/>
    <w:rsid w:val="1BB46846"/>
    <w:rsid w:val="2058CE30"/>
    <w:rsid w:val="240E2C2F"/>
    <w:rsid w:val="26036DCB"/>
    <w:rsid w:val="2B904FEF"/>
    <w:rsid w:val="2E0E7852"/>
    <w:rsid w:val="355B4D9A"/>
    <w:rsid w:val="36D77963"/>
    <w:rsid w:val="40B4CED2"/>
    <w:rsid w:val="43280954"/>
    <w:rsid w:val="45A30150"/>
    <w:rsid w:val="4CB7A2E4"/>
    <w:rsid w:val="4F0BC822"/>
    <w:rsid w:val="61AEBD7F"/>
    <w:rsid w:val="65C78273"/>
    <w:rsid w:val="6DF636B3"/>
    <w:rsid w:val="73D88DC2"/>
    <w:rsid w:val="77E8CC06"/>
    <w:rsid w:val="7A2C3FD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1318</Words>
  <Characters>11252</Characters>
  <Application>Microsoft Office Word</Application>
  <DocSecurity>0</DocSecurity>
  <Lines>93</Lines>
  <Paragraphs>25</Paragraphs>
  <ScaleCrop>false</ScaleCrop>
  <Company>Laptop</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Anjum, Aisha</cp:lastModifiedBy>
  <cp:revision>111</cp:revision>
  <cp:lastPrinted>2017-12-01T09:36:00Z</cp:lastPrinted>
  <dcterms:created xsi:type="dcterms:W3CDTF">2024-05-07T08:14:00Z</dcterms:created>
  <dcterms:modified xsi:type="dcterms:W3CDTF">2024-11-26T17:18:00Z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